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A6C" w:rsidRDefault="00705A6C" w:rsidP="00705A6C">
      <w:pPr>
        <w:jc w:val="center"/>
        <w:rPr>
          <w:rFonts w:eastAsia="Times New Roman"/>
        </w:rPr>
      </w:pPr>
      <w:r>
        <w:rPr>
          <w:rFonts w:eastAsia="Times New Roman"/>
        </w:rPr>
        <w:t>LIST OF CHANGES</w:t>
      </w:r>
    </w:p>
    <w:p w:rsidR="006248EB" w:rsidRDefault="00705A6C">
      <w:pPr>
        <w:rPr>
          <w:ins w:id="0" w:author="Ray B Bryant" w:date="2013-11-26T10:18:00Z"/>
          <w:rFonts w:eastAsia="Times New Roman"/>
        </w:rPr>
      </w:pPr>
      <w:r>
        <w:rPr>
          <w:rFonts w:eastAsia="Times New Roman"/>
          <w:b/>
          <w:bCs/>
        </w:rPr>
        <w:t>Reviewers' comments</w:t>
      </w:r>
      <w:proofErr w:type="gramStart"/>
      <w:r>
        <w:rPr>
          <w:rFonts w:eastAsia="Times New Roman"/>
          <w:b/>
          <w:bCs/>
        </w:rPr>
        <w:t>:</w:t>
      </w:r>
      <w:proofErr w:type="gramEnd"/>
      <w:r>
        <w:rPr>
          <w:rFonts w:eastAsia="Times New Roman"/>
        </w:rPr>
        <w:br/>
      </w:r>
      <w:r>
        <w:rPr>
          <w:rFonts w:eastAsia="Times New Roman"/>
        </w:rPr>
        <w:br/>
      </w:r>
      <w:r>
        <w:rPr>
          <w:rFonts w:eastAsia="Times New Roman"/>
          <w:b/>
          <w:bCs/>
        </w:rPr>
        <w:t>Editorial comments:</w:t>
      </w:r>
      <w:r>
        <w:rPr>
          <w:rFonts w:eastAsia="Times New Roman"/>
        </w:rPr>
        <w:br/>
      </w:r>
      <w:r>
        <w:rPr>
          <w:rFonts w:eastAsia="Times New Roman"/>
        </w:rPr>
        <w:br/>
        <w:t>1) All of your previous revisions have been incorporated into the most recent version of the manuscript. Please download this version of the Microsoft word document from the "file inventory" to use for any subsequent changes.</w:t>
      </w:r>
      <w:ins w:id="1" w:author="Ray B Bryant" w:date="2013-11-26T08:39:00Z">
        <w:r>
          <w:rPr>
            <w:rFonts w:eastAsia="Times New Roman"/>
          </w:rPr>
          <w:t xml:space="preserve"> Revisions were made to file JoVE51664</w:t>
        </w:r>
      </w:ins>
      <w:ins w:id="2" w:author="Ray B Bryant" w:date="2013-11-26T08:41:00Z">
        <w:r>
          <w:rPr>
            <w:rFonts w:eastAsia="Times New Roman"/>
          </w:rPr>
          <w:t xml:space="preserve">_R1_JC. </w:t>
        </w:r>
      </w:ins>
      <w:ins w:id="3" w:author="Ray B Bryant" w:date="2013-11-26T08:42:00Z">
        <w:r>
          <w:rPr>
            <w:rFonts w:eastAsia="Times New Roman"/>
          </w:rPr>
          <w:t xml:space="preserve"> </w:t>
        </w:r>
      </w:ins>
      <w:ins w:id="4" w:author="Ray B Bryant" w:date="2013-11-26T08:41:00Z">
        <w:r>
          <w:rPr>
            <w:rFonts w:eastAsia="Times New Roman"/>
          </w:rPr>
          <w:t>Revised file was renamed JoVE51664_R2_RB</w:t>
        </w:r>
      </w:ins>
      <w:ins w:id="5" w:author="Ray B Bryant" w:date="2013-11-26T08:42:00Z">
        <w:r>
          <w:rPr>
            <w:rFonts w:eastAsia="Times New Roman"/>
          </w:rPr>
          <w:t>.</w:t>
        </w:r>
      </w:ins>
      <w:r>
        <w:rPr>
          <w:rFonts w:eastAsia="Times New Roman"/>
        </w:rPr>
        <w:br/>
      </w:r>
      <w:r>
        <w:rPr>
          <w:rFonts w:eastAsia="Times New Roman"/>
        </w:rPr>
        <w:br/>
        <w:t>2) Please disregard the comment below if all of your figures are original.</w:t>
      </w:r>
      <w:ins w:id="6" w:author="Ray B Bryant" w:date="2013-11-26T08:43:00Z">
        <w:r>
          <w:rPr>
            <w:rFonts w:eastAsia="Times New Roman"/>
          </w:rPr>
          <w:t xml:space="preserve"> All figures are original.</w:t>
        </w:r>
      </w:ins>
      <w:r>
        <w:rPr>
          <w:rFonts w:eastAsia="Times New Roman"/>
        </w:rPr>
        <w:br/>
        <w:t xml:space="preserve">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w:t>
      </w:r>
      <w:proofErr w:type="spellStart"/>
      <w:r>
        <w:rPr>
          <w:rFonts w:eastAsia="Times New Roman"/>
        </w:rPr>
        <w:t>JoVE</w:t>
      </w:r>
      <w:proofErr w:type="spellEnd"/>
      <w:r>
        <w:rPr>
          <w:rFonts w:eastAsia="Times New Roman"/>
        </w:rPr>
        <w:t xml:space="preserve">)" section. Please also cite the figure appropriately in the figure legend, i.e. "This figure has been modified from [citation]." </w:t>
      </w:r>
      <w:r>
        <w:rPr>
          <w:rFonts w:eastAsia="Times New Roman"/>
        </w:rPr>
        <w:br/>
      </w:r>
      <w:r>
        <w:rPr>
          <w:rFonts w:eastAsia="Times New Roman"/>
        </w:rPr>
        <w:br/>
        <w:t xml:space="preserve">3) Please take this opportunity to thoroughly proofread your manuscript to ensure that there are no spelling or grammar issues. Your </w:t>
      </w:r>
      <w:proofErr w:type="spellStart"/>
      <w:r>
        <w:rPr>
          <w:rFonts w:eastAsia="Times New Roman"/>
        </w:rPr>
        <w:t>JoVE</w:t>
      </w:r>
      <w:proofErr w:type="spellEnd"/>
      <w:r>
        <w:rPr>
          <w:rFonts w:eastAsia="Times New Roman"/>
        </w:rPr>
        <w:t xml:space="preserve"> editor will not copy-edit your manuscript and any errors in your submitted revision may be present in the published version. </w:t>
      </w:r>
      <w:ins w:id="7" w:author="Ray B Bryant" w:date="2013-11-26T08:44:00Z">
        <w:r>
          <w:rPr>
            <w:rFonts w:eastAsia="Times New Roman"/>
          </w:rPr>
          <w:t xml:space="preserve"> Manuscript was proofread.</w:t>
        </w:r>
      </w:ins>
      <w:ins w:id="8" w:author="Ray B Bryant" w:date="2013-11-26T09:39:00Z">
        <w:r w:rsidR="00DE774F">
          <w:rPr>
            <w:rFonts w:eastAsia="Times New Roman"/>
          </w:rPr>
          <w:t xml:space="preserve"> </w:t>
        </w:r>
      </w:ins>
      <w:ins w:id="9" w:author="Ray B Bryant" w:date="2013-11-26T09:40:00Z">
        <w:r w:rsidR="00DE774F">
          <w:rPr>
            <w:rFonts w:eastAsia="Times New Roman"/>
          </w:rPr>
          <w:t xml:space="preserve">Edits were made at lines </w:t>
        </w:r>
      </w:ins>
      <w:ins w:id="10" w:author="Ray B Bryant" w:date="2013-11-26T09:54:00Z">
        <w:r w:rsidR="004117A3">
          <w:rPr>
            <w:rFonts w:eastAsia="Times New Roman"/>
          </w:rPr>
          <w:t xml:space="preserve">162, </w:t>
        </w:r>
      </w:ins>
      <w:ins w:id="11" w:author="Ray B Bryant" w:date="2013-11-26T09:40:00Z">
        <w:r w:rsidR="00DE774F">
          <w:rPr>
            <w:rFonts w:eastAsia="Times New Roman"/>
          </w:rPr>
          <w:t>186</w:t>
        </w:r>
      </w:ins>
      <w:ins w:id="12" w:author="Ray B Bryant" w:date="2013-11-26T09:43:00Z">
        <w:r w:rsidR="00DE774F">
          <w:rPr>
            <w:rFonts w:eastAsia="Times New Roman"/>
          </w:rPr>
          <w:t xml:space="preserve"> and</w:t>
        </w:r>
      </w:ins>
      <w:ins w:id="13" w:author="Ray B Bryant" w:date="2013-11-26T09:40:00Z">
        <w:r w:rsidR="00DE774F">
          <w:rPr>
            <w:rFonts w:eastAsia="Times New Roman"/>
          </w:rPr>
          <w:t xml:space="preserve"> 414</w:t>
        </w:r>
      </w:ins>
      <w:ins w:id="14" w:author="Ray B Bryant" w:date="2013-11-26T09:43:00Z">
        <w:r w:rsidR="00DE774F">
          <w:rPr>
            <w:rFonts w:eastAsia="Times New Roman"/>
          </w:rPr>
          <w:t xml:space="preserve"> to correct </w:t>
        </w:r>
      </w:ins>
      <w:ins w:id="15" w:author="Ray B Bryant" w:date="2013-11-26T09:54:00Z">
        <w:r w:rsidR="004117A3">
          <w:rPr>
            <w:rFonts w:eastAsia="Times New Roman"/>
          </w:rPr>
          <w:t xml:space="preserve">numerical, </w:t>
        </w:r>
      </w:ins>
      <w:ins w:id="16" w:author="Ray B Bryant" w:date="2013-11-26T09:43:00Z">
        <w:r w:rsidR="00DE774F">
          <w:rPr>
            <w:rFonts w:eastAsia="Times New Roman"/>
          </w:rPr>
          <w:t>grammatical</w:t>
        </w:r>
        <w:r w:rsidR="00DE774F">
          <w:rPr>
            <w:rFonts w:eastAsia="Times New Roman"/>
          </w:rPr>
          <w:t xml:space="preserve"> and spelling mistakes</w:t>
        </w:r>
      </w:ins>
      <w:ins w:id="17" w:author="Ray B Bryant" w:date="2013-11-26T15:19:00Z">
        <w:r w:rsidR="009A3F90">
          <w:rPr>
            <w:rFonts w:eastAsia="Times New Roman"/>
          </w:rPr>
          <w:t xml:space="preserve"> that the reviewers did not catch</w:t>
        </w:r>
      </w:ins>
      <w:ins w:id="18" w:author="Ray B Bryant" w:date="2013-11-26T09:43:00Z">
        <w:r w:rsidR="00DE774F">
          <w:rPr>
            <w:rFonts w:eastAsia="Times New Roman"/>
          </w:rPr>
          <w:t>.</w:t>
        </w:r>
      </w:ins>
      <w:r>
        <w:rPr>
          <w:rFonts w:eastAsia="Times New Roman"/>
        </w:rPr>
        <w:br/>
      </w:r>
      <w:r>
        <w:rPr>
          <w:rFonts w:eastAsia="Times New Roman"/>
        </w:rPr>
        <w:br/>
      </w:r>
      <w:r>
        <w:rPr>
          <w:rFonts w:eastAsia="Times New Roman"/>
          <w:b/>
          <w:bCs/>
        </w:rPr>
        <w:t>Reviewer #1:</w:t>
      </w:r>
      <w:r>
        <w:rPr>
          <w:rFonts w:eastAsia="Times New Roman"/>
        </w:rPr>
        <w:t xml:space="preserve"> </w:t>
      </w:r>
      <w:r>
        <w:rPr>
          <w:rFonts w:eastAsia="Times New Roman"/>
        </w:rPr>
        <w:br/>
      </w:r>
      <w:r>
        <w:rPr>
          <w:rFonts w:eastAsia="Times New Roman"/>
          <w:i/>
          <w:iCs/>
        </w:rPr>
        <w:t>Manuscript Summary:</w:t>
      </w:r>
      <w:r>
        <w:rPr>
          <w:rFonts w:eastAsia="Times New Roman"/>
        </w:rPr>
        <w:t xml:space="preserve"> </w:t>
      </w:r>
      <w:r>
        <w:rPr>
          <w:rFonts w:eastAsia="Times New Roman"/>
        </w:rPr>
        <w:br/>
        <w:t xml:space="preserve">The manuscript is exceptionally well written, a delight to read. </w:t>
      </w:r>
      <w:proofErr w:type="gramStart"/>
      <w:r>
        <w:rPr>
          <w:rFonts w:eastAsia="Times New Roman"/>
        </w:rPr>
        <w:t>Very detailed, very thorough.</w:t>
      </w:r>
      <w:proofErr w:type="gramEnd"/>
      <w:r>
        <w:rPr>
          <w:rFonts w:eastAsia="Times New Roman"/>
        </w:rPr>
        <w:t xml:space="preserve"> </w:t>
      </w:r>
      <w:proofErr w:type="gramStart"/>
      <w:r>
        <w:rPr>
          <w:rFonts w:eastAsia="Times New Roman"/>
        </w:rPr>
        <w:t>Great use of schematic diagrams and figures.</w:t>
      </w:r>
      <w:proofErr w:type="gramEnd"/>
      <w:r>
        <w:rPr>
          <w:rFonts w:eastAsia="Times New Roman"/>
        </w:rPr>
        <w:br/>
        <w:t>* Are the title and abstract appropriate for this methods article? Yes</w:t>
      </w:r>
      <w:r>
        <w:rPr>
          <w:rFonts w:eastAsia="Times New Roman"/>
        </w:rPr>
        <w:br/>
        <w:t>* Are there any other potential applications for the method/protocol the authors could discuss? No</w:t>
      </w:r>
      <w:r>
        <w:rPr>
          <w:rFonts w:eastAsia="Times New Roman"/>
        </w:rPr>
        <w:br/>
        <w:t xml:space="preserve">* Are all the materials and equipment needed listed in the table? (Please note that any basic materials or equipment that a lab who might use this protocol would already have do not need to be listed, e.g., pipettes.) </w:t>
      </w:r>
      <w:proofErr w:type="gramStart"/>
      <w:r>
        <w:rPr>
          <w:rFonts w:eastAsia="Times New Roman"/>
        </w:rPr>
        <w:t>Very well listed.</w:t>
      </w:r>
      <w:proofErr w:type="gramEnd"/>
      <w:r>
        <w:rPr>
          <w:rFonts w:eastAsia="Times New Roman"/>
        </w:rPr>
        <w:br/>
        <w:t>* Do you think the steps listed in the procedure would lead to the described outcome? Yes</w:t>
      </w:r>
      <w:r>
        <w:rPr>
          <w:rFonts w:eastAsia="Times New Roman"/>
        </w:rPr>
        <w:br/>
        <w:t>* Are the steps listed in the procedure clearly explained? Extremely well</w:t>
      </w:r>
      <w:r>
        <w:rPr>
          <w:rFonts w:eastAsia="Times New Roman"/>
        </w:rPr>
        <w:br/>
        <w:t>* Are any important steps missing from the procedure? None</w:t>
      </w:r>
      <w:r>
        <w:rPr>
          <w:rFonts w:eastAsia="Times New Roman"/>
        </w:rPr>
        <w:br/>
        <w:t>* Are appropriate controls suggested? Yes cautions are well identified, along with rationale.</w:t>
      </w:r>
      <w:r>
        <w:rPr>
          <w:rFonts w:eastAsia="Times New Roman"/>
        </w:rPr>
        <w:br/>
        <w:t>* Are all the critical steps highlighted? Yes</w:t>
      </w:r>
      <w:r>
        <w:rPr>
          <w:rFonts w:eastAsia="Times New Roman"/>
        </w:rPr>
        <w:br/>
        <w:t xml:space="preserve">* </w:t>
      </w:r>
      <w:proofErr w:type="gramStart"/>
      <w:r>
        <w:rPr>
          <w:rFonts w:eastAsia="Times New Roman"/>
        </w:rPr>
        <w:t>Is</w:t>
      </w:r>
      <w:proofErr w:type="gramEnd"/>
      <w:r>
        <w:rPr>
          <w:rFonts w:eastAsia="Times New Roman"/>
        </w:rPr>
        <w:t xml:space="preserve"> there any additional information that would be useful to include? No</w:t>
      </w:r>
      <w:r>
        <w:rPr>
          <w:rFonts w:eastAsia="Times New Roman"/>
        </w:rPr>
        <w:br/>
        <w:t>* Are the anticipated results reasonable, and if so, are they useful to readers? Extremely</w:t>
      </w:r>
      <w:r>
        <w:rPr>
          <w:rFonts w:eastAsia="Times New Roman"/>
        </w:rPr>
        <w:br/>
        <w:t>* Are any important references missing and are the included references useful? No and yes.</w:t>
      </w:r>
      <w:r>
        <w:rPr>
          <w:rFonts w:eastAsia="Times New Roman"/>
        </w:rPr>
        <w:br/>
      </w:r>
      <w:r>
        <w:rPr>
          <w:rFonts w:eastAsia="Times New Roman"/>
        </w:rPr>
        <w:lastRenderedPageBreak/>
        <w:br/>
      </w:r>
      <w:r>
        <w:rPr>
          <w:rFonts w:eastAsia="Times New Roman"/>
          <w:i/>
          <w:iCs/>
        </w:rPr>
        <w:t>Major Concerns</w:t>
      </w:r>
      <w:proofErr w:type="gramStart"/>
      <w:r>
        <w:rPr>
          <w:rFonts w:eastAsia="Times New Roman"/>
          <w:i/>
          <w:iCs/>
        </w:rPr>
        <w:t>:</w:t>
      </w:r>
      <w:proofErr w:type="gramEnd"/>
      <w:r>
        <w:rPr>
          <w:rFonts w:eastAsia="Times New Roman"/>
        </w:rPr>
        <w:br/>
        <w:t>Two global comments:</w:t>
      </w:r>
      <w:r>
        <w:rPr>
          <w:rFonts w:eastAsia="Times New Roman"/>
        </w:rPr>
        <w:br/>
        <w:t>(a) The authors have used the word 'variance' numerous times; I think mostly incorrectly or inappropriately. I think the more general term 'variation' is what they mean, and thus should use. I have pointed out these instances in the manuscript.</w:t>
      </w:r>
      <w:ins w:id="19" w:author="Ray B Bryant" w:date="2013-11-26T08:52:00Z">
        <w:r w:rsidR="00AE79AC">
          <w:rPr>
            <w:rFonts w:eastAsia="Times New Roman"/>
          </w:rPr>
          <w:t xml:space="preserve"> All occurrences of variance were changed to variation.</w:t>
        </w:r>
      </w:ins>
      <w:ins w:id="20" w:author="Ray B Bryant" w:date="2013-11-26T10:04:00Z">
        <w:r w:rsidR="004117A3">
          <w:rPr>
            <w:rFonts w:eastAsia="Times New Roman"/>
          </w:rPr>
          <w:t xml:space="preserve"> This comment caused us to reevaluate our </w:t>
        </w:r>
      </w:ins>
      <w:ins w:id="21" w:author="Ray B Bryant" w:date="2013-11-26T10:07:00Z">
        <w:r w:rsidR="004117A3">
          <w:rPr>
            <w:rFonts w:eastAsia="Times New Roman"/>
          </w:rPr>
          <w:t>calculation of the</w:t>
        </w:r>
      </w:ins>
      <w:ins w:id="22" w:author="Ray B Bryant" w:date="2013-11-26T10:04:00Z">
        <w:r w:rsidR="004117A3">
          <w:rPr>
            <w:rFonts w:eastAsia="Times New Roman"/>
          </w:rPr>
          <w:t xml:space="preserve"> </w:t>
        </w:r>
      </w:ins>
      <w:ins w:id="23" w:author="Ray B Bryant" w:date="2013-11-26T10:05:00Z">
        <w:r w:rsidR="004117A3">
          <w:rPr>
            <w:rFonts w:eastAsia="Times New Roman"/>
          </w:rPr>
          <w:t>coefficient</w:t>
        </w:r>
      </w:ins>
      <w:ins w:id="24" w:author="Ray B Bryant" w:date="2013-11-26T10:04:00Z">
        <w:r w:rsidR="004117A3">
          <w:rPr>
            <w:rFonts w:eastAsia="Times New Roman"/>
          </w:rPr>
          <w:t xml:space="preserve"> </w:t>
        </w:r>
      </w:ins>
      <w:ins w:id="25" w:author="Ray B Bryant" w:date="2013-11-26T10:05:00Z">
        <w:r w:rsidR="004117A3">
          <w:rPr>
            <w:rFonts w:eastAsia="Times New Roman"/>
          </w:rPr>
          <w:t>of variation (CV).</w:t>
        </w:r>
      </w:ins>
      <w:ins w:id="26" w:author="Ray B Bryant" w:date="2013-11-26T10:06:00Z">
        <w:r w:rsidR="004117A3">
          <w:rPr>
            <w:rFonts w:eastAsia="Times New Roman"/>
          </w:rPr>
          <w:t xml:space="preserve"> Changes were made to correct that </w:t>
        </w:r>
      </w:ins>
      <w:ins w:id="27" w:author="Ray B Bryant" w:date="2013-11-26T10:08:00Z">
        <w:r w:rsidR="004117A3">
          <w:rPr>
            <w:rFonts w:eastAsia="Times New Roman"/>
          </w:rPr>
          <w:t>discussion</w:t>
        </w:r>
      </w:ins>
      <w:ins w:id="28" w:author="Ray B Bryant" w:date="2013-11-26T10:06:00Z">
        <w:r w:rsidR="004117A3">
          <w:rPr>
            <w:rFonts w:eastAsia="Times New Roman"/>
          </w:rPr>
          <w:t xml:space="preserve"> </w:t>
        </w:r>
      </w:ins>
      <w:ins w:id="29" w:author="Ray B Bryant" w:date="2013-11-26T10:08:00Z">
        <w:r w:rsidR="004117A3">
          <w:rPr>
            <w:rFonts w:eastAsia="Times New Roman"/>
          </w:rPr>
          <w:t>throughout</w:t>
        </w:r>
      </w:ins>
      <w:ins w:id="30" w:author="Ray B Bryant" w:date="2013-11-26T10:06:00Z">
        <w:r w:rsidR="004117A3">
          <w:rPr>
            <w:rFonts w:eastAsia="Times New Roman"/>
          </w:rPr>
          <w:t xml:space="preserve"> the manuscript.</w:t>
        </w:r>
      </w:ins>
      <w:r>
        <w:rPr>
          <w:rFonts w:eastAsia="Times New Roman"/>
        </w:rPr>
        <w:br/>
        <w:t>(b) The convention I know is for the dependent variable to be stated first followed by the independent variable. For instance, Runoff volume is related to antecedent moisture content. Not the other way round as the authors have stated numerous times. Numerous instances of such misuse (in my opinion) occur in the manuscript.</w:t>
      </w:r>
      <w:ins w:id="31" w:author="Ray B Bryant" w:date="2013-11-26T09:44:00Z">
        <w:r w:rsidR="00DE774F">
          <w:rPr>
            <w:rFonts w:eastAsia="Times New Roman"/>
          </w:rPr>
          <w:t xml:space="preserve"> Changes were made throughout the </w:t>
        </w:r>
      </w:ins>
      <w:ins w:id="32" w:author="Ray B Bryant" w:date="2013-11-26T09:45:00Z">
        <w:r w:rsidR="00DE774F">
          <w:rPr>
            <w:rFonts w:eastAsia="Times New Roman"/>
          </w:rPr>
          <w:t xml:space="preserve">discussion section of the </w:t>
        </w:r>
      </w:ins>
      <w:ins w:id="33" w:author="Ray B Bryant" w:date="2013-11-26T09:44:00Z">
        <w:r w:rsidR="00DE774F">
          <w:rPr>
            <w:rFonts w:eastAsia="Times New Roman"/>
          </w:rPr>
          <w:t xml:space="preserve">manuscript to conform </w:t>
        </w:r>
        <w:proofErr w:type="gramStart"/>
        <w:r w:rsidR="00DE774F">
          <w:rPr>
            <w:rFonts w:eastAsia="Times New Roman"/>
          </w:rPr>
          <w:t>with</w:t>
        </w:r>
        <w:proofErr w:type="gramEnd"/>
        <w:r w:rsidR="00DE774F">
          <w:rPr>
            <w:rFonts w:eastAsia="Times New Roman"/>
          </w:rPr>
          <w:t xml:space="preserve"> the recommended convention.</w:t>
        </w:r>
      </w:ins>
      <w:ins w:id="34" w:author="Ray B Bryant" w:date="2013-11-26T09:45:00Z">
        <w:r w:rsidR="00DE774F">
          <w:rPr>
            <w:rFonts w:eastAsia="Times New Roman"/>
          </w:rPr>
          <w:t xml:space="preserve"> Statements in the figure captions do conform to this convention.</w:t>
        </w:r>
      </w:ins>
      <w:r>
        <w:rPr>
          <w:rFonts w:eastAsia="Times New Roman"/>
        </w:rPr>
        <w:br/>
      </w:r>
      <w:r>
        <w:rPr>
          <w:rFonts w:eastAsia="Times New Roman"/>
        </w:rPr>
        <w:br/>
      </w:r>
      <w:r>
        <w:rPr>
          <w:rFonts w:eastAsia="Times New Roman"/>
          <w:i/>
          <w:iCs/>
        </w:rPr>
        <w:t>Minor Concerns</w:t>
      </w:r>
      <w:proofErr w:type="gramStart"/>
      <w:r>
        <w:rPr>
          <w:rFonts w:eastAsia="Times New Roman"/>
          <w:i/>
          <w:iCs/>
        </w:rPr>
        <w:t>:</w:t>
      </w:r>
      <w:proofErr w:type="gramEnd"/>
      <w:r>
        <w:rPr>
          <w:rFonts w:eastAsia="Times New Roman"/>
        </w:rPr>
        <w:br/>
      </w:r>
      <w:r>
        <w:rPr>
          <w:rFonts w:eastAsia="Times New Roman"/>
        </w:rPr>
        <w:br/>
        <w:t>Because rainfall</w:t>
      </w:r>
      <w:r>
        <w:rPr>
          <w:rFonts w:eastAsia="Times New Roman"/>
        </w:rPr>
        <w:br/>
        <w:t>79 simulators are designed to deliver raindrops of similar size and velocity as natural rainfall,</w:t>
      </w:r>
      <w:r>
        <w:rPr>
          <w:rFonts w:eastAsia="Times New Roman"/>
        </w:rPr>
        <w:br/>
        <w:t>80 studies conducted under a standardized protocol can yield valuable data that, in turn, can be used</w:t>
      </w:r>
      <w:r>
        <w:rPr>
          <w:rFonts w:eastAsia="Times New Roman"/>
        </w:rPr>
        <w:br/>
        <w:t>81 to develop models for predicting the fate and transport of pollutants in runoff. The part before the comma represents our wishful thinking as researchers. That point re rainfall is not necessary for the latter part of the sentence to be true.</w:t>
      </w:r>
      <w:r>
        <w:rPr>
          <w:rFonts w:eastAsia="Times New Roman"/>
        </w:rPr>
        <w:br/>
      </w:r>
      <w:r>
        <w:rPr>
          <w:rFonts w:eastAsia="Times New Roman"/>
        </w:rPr>
        <w:br/>
      </w:r>
      <w:proofErr w:type="gramStart"/>
      <w:r>
        <w:rPr>
          <w:rFonts w:eastAsia="Times New Roman"/>
        </w:rPr>
        <w:t>85 in light of the uncertainties of global change.</w:t>
      </w:r>
      <w:proofErr w:type="gramEnd"/>
      <w:r>
        <w:rPr>
          <w:rFonts w:eastAsia="Times New Roman"/>
        </w:rPr>
        <w:t xml:space="preserve"> Is climate change meant?</w:t>
      </w:r>
      <w:ins w:id="35" w:author="Ray B Bryant" w:date="2013-11-26T10:14:00Z">
        <w:r w:rsidR="004117A3">
          <w:rPr>
            <w:rFonts w:eastAsia="Times New Roman"/>
          </w:rPr>
          <w:t xml:space="preserve"> </w:t>
        </w:r>
        <w:r w:rsidR="006248EB">
          <w:rPr>
            <w:rFonts w:eastAsia="Times New Roman"/>
          </w:rPr>
          <w:t xml:space="preserve">Global change is a broader term that refers to planetary-scale changes in the Earth system and encompasses the water cycle, the carbon cycle, the nitrogen cycle and other cycles. We think </w:t>
        </w:r>
      </w:ins>
      <w:ins w:id="36" w:author="Ray B Bryant" w:date="2013-11-26T10:17:00Z">
        <w:r w:rsidR="006248EB">
          <w:rPr>
            <w:rFonts w:eastAsia="Times New Roman"/>
          </w:rPr>
          <w:t xml:space="preserve">the term </w:t>
        </w:r>
      </w:ins>
      <w:ins w:id="37" w:author="Ray B Bryant" w:date="2013-11-26T10:14:00Z">
        <w:r w:rsidR="006248EB">
          <w:rPr>
            <w:rFonts w:eastAsia="Times New Roman"/>
          </w:rPr>
          <w:t xml:space="preserve">global change </w:t>
        </w:r>
      </w:ins>
      <w:ins w:id="38" w:author="Ray B Bryant" w:date="2013-11-26T10:17:00Z">
        <w:r w:rsidR="006248EB">
          <w:rPr>
            <w:rFonts w:eastAsia="Times New Roman"/>
          </w:rPr>
          <w:t>is more appropriate to our meaning.</w:t>
        </w:r>
      </w:ins>
      <w:r>
        <w:rPr>
          <w:rFonts w:eastAsia="Times New Roman"/>
        </w:rPr>
        <w:br/>
      </w:r>
      <w:r>
        <w:rPr>
          <w:rFonts w:eastAsia="Times New Roman"/>
        </w:rPr>
        <w:br/>
        <w:t>102 Due to the unpredictability of natural rainfall, Variability is likely a better word than unpredictability.</w:t>
      </w:r>
    </w:p>
    <w:p w:rsidR="00207432" w:rsidRDefault="006248EB">
      <w:pPr>
        <w:rPr>
          <w:ins w:id="39" w:author="Ray B Bryant" w:date="2013-11-26T15:53:00Z"/>
          <w:rFonts w:eastAsia="Times New Roman"/>
        </w:rPr>
      </w:pPr>
      <w:ins w:id="40" w:author="Ray B Bryant" w:date="2013-11-26T10:18:00Z">
        <w:r>
          <w:rPr>
            <w:rFonts w:eastAsia="Times New Roman"/>
          </w:rPr>
          <w:t>We agree and changed the word.</w:t>
        </w:r>
      </w:ins>
      <w:r w:rsidR="00705A6C">
        <w:rPr>
          <w:rFonts w:eastAsia="Times New Roman"/>
        </w:rPr>
        <w:br/>
      </w:r>
      <w:r w:rsidR="00705A6C">
        <w:rPr>
          <w:rFonts w:eastAsia="Times New Roman"/>
        </w:rPr>
        <w:br/>
      </w:r>
      <w:proofErr w:type="gramStart"/>
      <w:r w:rsidR="00705A6C">
        <w:rPr>
          <w:rFonts w:eastAsia="Times New Roman"/>
        </w:rPr>
        <w:t>107 constituents in runoff.</w:t>
      </w:r>
      <w:proofErr w:type="gramEnd"/>
      <w:r w:rsidR="00705A6C">
        <w:rPr>
          <w:rFonts w:eastAsia="Times New Roman"/>
        </w:rPr>
        <w:t xml:space="preserve"> When comparisons are made between natural rainfall and rainfall</w:t>
      </w:r>
      <w:r w:rsidR="00705A6C">
        <w:rPr>
          <w:rFonts w:eastAsia="Times New Roman"/>
        </w:rPr>
        <w:br/>
        <w:t>108 simulation data, trends follow a similar pattern, pointing to a consistency in processes.</w:t>
      </w:r>
      <w:r w:rsidR="00705A6C">
        <w:rPr>
          <w:rFonts w:eastAsia="Times New Roman"/>
        </w:rPr>
        <w:br/>
        <w:t>Perhaps reword to Trends between natural rainfall and rainfall simulation data follow a similar pattern, pointing to a consistency in processes.</w:t>
      </w:r>
      <w:ins w:id="41" w:author="Ray B Bryant" w:date="2013-11-26T10:21:00Z">
        <w:r>
          <w:rPr>
            <w:rFonts w:eastAsia="Times New Roman"/>
          </w:rPr>
          <w:t xml:space="preserve"> Sentence was reworded as suggested.</w:t>
        </w:r>
      </w:ins>
      <w:r w:rsidR="00705A6C">
        <w:rPr>
          <w:rFonts w:eastAsia="Times New Roman"/>
        </w:rPr>
        <w:br/>
        <w:t>A reference or a few for this point (similar trend between rainfall and rainfall simulation) would be valuable as it is a key point.</w:t>
      </w:r>
      <w:r w:rsidR="00705A6C">
        <w:rPr>
          <w:rFonts w:eastAsia="Times New Roman"/>
        </w:rPr>
        <w:br/>
      </w:r>
      <w:r w:rsidR="00705A6C">
        <w:rPr>
          <w:rFonts w:eastAsia="Times New Roman"/>
        </w:rPr>
        <w:br/>
        <w:t>114 Kentucky rainfall simulator, which covers a plot 14.75 feet by 72 feet (4.5 meters by 22 meters) Revise to (4.5 m by 22 m) SI units are never spelled out (don't think feet are either)</w:t>
      </w:r>
      <w:ins w:id="42" w:author="Ray B Bryant" w:date="2013-11-26T10:24:00Z">
        <w:r>
          <w:rPr>
            <w:rFonts w:eastAsia="Times New Roman"/>
          </w:rPr>
          <w:t xml:space="preserve"> Changed both units </w:t>
        </w:r>
        <w:r>
          <w:rPr>
            <w:rFonts w:eastAsia="Times New Roman"/>
          </w:rPr>
          <w:lastRenderedPageBreak/>
          <w:t>to abbreviations.</w:t>
        </w:r>
      </w:ins>
      <w:r w:rsidR="00705A6C">
        <w:rPr>
          <w:rFonts w:eastAsia="Times New Roman"/>
        </w:rPr>
        <w:br/>
      </w:r>
      <w:r w:rsidR="00705A6C">
        <w:rPr>
          <w:rFonts w:eastAsia="Times New Roman"/>
        </w:rPr>
        <w:br/>
        <w:t>118 community of scientists from 11 participating countries concluded that a standardization of</w:t>
      </w:r>
      <w:r w:rsidR="00705A6C">
        <w:rPr>
          <w:rFonts w:eastAsia="Times New Roman"/>
        </w:rPr>
        <w:br/>
        <w:t>119 rainfall simulation and simulators is needed....It seems like some statement from the authors at the end of line 120 as to what contribution their study makes to this great cause would be valuable.</w:t>
      </w:r>
      <w:ins w:id="43" w:author="Ray B Bryant" w:date="2013-11-26T10:32:00Z">
        <w:r w:rsidR="00025FFC">
          <w:rPr>
            <w:rFonts w:eastAsia="Times New Roman"/>
          </w:rPr>
          <w:t xml:space="preserve"> Sentence was added as suggested.</w:t>
        </w:r>
      </w:ins>
      <w:r w:rsidR="00705A6C">
        <w:rPr>
          <w:rFonts w:eastAsia="Times New Roman"/>
        </w:rPr>
        <w:br/>
      </w:r>
      <w:r w:rsidR="00705A6C">
        <w:rPr>
          <w:rFonts w:eastAsia="Times New Roman"/>
        </w:rPr>
        <w:br/>
      </w:r>
      <w:proofErr w:type="gramStart"/>
      <w:r w:rsidR="00705A6C">
        <w:rPr>
          <w:rFonts w:eastAsia="Times New Roman"/>
        </w:rPr>
        <w:t>147</w:t>
      </w:r>
      <w:ins w:id="44" w:author="Ray B Bryant" w:date="2013-11-26T10:34:00Z">
        <w:r w:rsidR="00025FFC">
          <w:rPr>
            <w:rFonts w:eastAsia="Times New Roman"/>
          </w:rPr>
          <w:t xml:space="preserve"> 150</w:t>
        </w:r>
      </w:ins>
      <w:r w:rsidR="00705A6C">
        <w:rPr>
          <w:rFonts w:eastAsia="Times New Roman"/>
        </w:rPr>
        <w:t xml:space="preserve"> top five cm of the surface.</w:t>
      </w:r>
      <w:proofErr w:type="gramEnd"/>
      <w:r w:rsidR="00705A6C">
        <w:rPr>
          <w:rFonts w:eastAsia="Times New Roman"/>
        </w:rPr>
        <w:t xml:space="preserve"> More correctly top 5 cm of the surface</w:t>
      </w:r>
      <w:ins w:id="45" w:author="Ray B Bryant" w:date="2013-11-26T10:34:00Z">
        <w:r w:rsidR="00025FFC">
          <w:rPr>
            <w:rFonts w:eastAsia="Times New Roman"/>
          </w:rPr>
          <w:t xml:space="preserve"> Corrected</w:t>
        </w:r>
      </w:ins>
      <w:r w:rsidR="00705A6C">
        <w:rPr>
          <w:rFonts w:eastAsia="Times New Roman"/>
        </w:rPr>
        <w:br/>
      </w:r>
      <w:proofErr w:type="gramStart"/>
      <w:r w:rsidR="00705A6C">
        <w:rPr>
          <w:rFonts w:eastAsia="Times New Roman"/>
        </w:rPr>
        <w:t xml:space="preserve">162 </w:t>
      </w:r>
      <w:ins w:id="46" w:author="Ray B Bryant" w:date="2013-11-26T10:35:00Z">
        <w:r w:rsidR="001977CA">
          <w:rPr>
            <w:rFonts w:eastAsia="Times New Roman"/>
          </w:rPr>
          <w:t xml:space="preserve"> 165</w:t>
        </w:r>
        <w:proofErr w:type="gramEnd"/>
        <w:r w:rsidR="001977CA">
          <w:rPr>
            <w:rFonts w:eastAsia="Times New Roman"/>
          </w:rPr>
          <w:t xml:space="preserve"> </w:t>
        </w:r>
      </w:ins>
      <w:r w:rsidR="00705A6C">
        <w:rPr>
          <w:rFonts w:eastAsia="Times New Roman"/>
        </w:rPr>
        <w:t>results of the 6 samples have a coefficient of variance (CV) The authors mean coefficient of variation.</w:t>
      </w:r>
      <w:ins w:id="47" w:author="Ray B Bryant" w:date="2013-11-26T10:35:00Z">
        <w:r w:rsidR="001977CA">
          <w:rPr>
            <w:rFonts w:eastAsia="Times New Roman"/>
          </w:rPr>
          <w:t xml:space="preserve"> Extensive edits to coefficient of variation discussions were made throughout.</w:t>
        </w:r>
      </w:ins>
      <w:r w:rsidR="00705A6C">
        <w:rPr>
          <w:rFonts w:eastAsia="Times New Roman"/>
        </w:rPr>
        <w:br/>
      </w:r>
      <w:proofErr w:type="gramStart"/>
      <w:r w:rsidR="00705A6C">
        <w:rPr>
          <w:rFonts w:eastAsia="Times New Roman"/>
        </w:rPr>
        <w:t xml:space="preserve">171 </w:t>
      </w:r>
      <w:ins w:id="48" w:author="Ray B Bryant" w:date="2013-11-26T10:36:00Z">
        <w:r w:rsidR="001977CA">
          <w:rPr>
            <w:rFonts w:eastAsia="Times New Roman"/>
          </w:rPr>
          <w:t xml:space="preserve">174 </w:t>
        </w:r>
      </w:ins>
      <w:r w:rsidR="00705A6C">
        <w:rPr>
          <w:rFonts w:eastAsia="Times New Roman"/>
        </w:rPr>
        <w:t>and depth (100 cm x 20 cm x 7.5 cm) with nine 5mm drain holes in the bottom.</w:t>
      </w:r>
      <w:proofErr w:type="gramEnd"/>
      <w:r w:rsidR="00705A6C">
        <w:rPr>
          <w:rFonts w:eastAsia="Times New Roman"/>
        </w:rPr>
        <w:t xml:space="preserve"> Put a hyphen between 5 and mm</w:t>
      </w:r>
      <w:ins w:id="49" w:author="Ray B Bryant" w:date="2013-11-26T10:36:00Z">
        <w:r w:rsidR="001977CA">
          <w:rPr>
            <w:rFonts w:eastAsia="Times New Roman"/>
          </w:rPr>
          <w:t xml:space="preserve"> Corrected</w:t>
        </w:r>
      </w:ins>
      <w:r w:rsidR="00705A6C">
        <w:rPr>
          <w:rFonts w:eastAsia="Times New Roman"/>
        </w:rPr>
        <w:br/>
      </w:r>
      <w:r w:rsidR="00705A6C">
        <w:rPr>
          <w:rFonts w:eastAsia="Times New Roman"/>
        </w:rPr>
        <w:br/>
        <w:t xml:space="preserve">267 </w:t>
      </w:r>
      <w:ins w:id="50" w:author="Ray B Bryant" w:date="2013-11-26T10:37:00Z">
        <w:r w:rsidR="001977CA">
          <w:rPr>
            <w:rFonts w:eastAsia="Times New Roman"/>
          </w:rPr>
          <w:t xml:space="preserve">271 </w:t>
        </w:r>
      </w:ins>
      <w:r w:rsidR="00705A6C">
        <w:rPr>
          <w:rFonts w:eastAsia="Times New Roman"/>
        </w:rPr>
        <w:t>use (Table 1). Note: The 10 second flow volume is the most accurate measure for properly</w:t>
      </w:r>
      <w:r w:rsidR="00705A6C">
        <w:rPr>
          <w:rFonts w:eastAsia="Times New Roman"/>
        </w:rPr>
        <w:br/>
        <w:t>268 calibrating the nozzle. That is a very short time period, why is it the most accurate? And what other volumes were used?</w:t>
      </w:r>
      <w:ins w:id="51" w:author="Ray B Bryant" w:date="2013-11-26T10:42:00Z">
        <w:r w:rsidR="001977CA">
          <w:rPr>
            <w:rFonts w:eastAsia="Times New Roman"/>
          </w:rPr>
          <w:t xml:space="preserve"> Sentence was corrected to say that </w:t>
        </w:r>
      </w:ins>
      <w:ins w:id="52" w:author="Ray B Bryant" w:date="2013-11-26T10:46:00Z">
        <w:r w:rsidR="00202F27">
          <w:rPr>
            <w:rFonts w:eastAsia="Times New Roman"/>
          </w:rPr>
          <w:t>“</w:t>
        </w:r>
      </w:ins>
      <w:ins w:id="53" w:author="Ray B Bryant" w:date="2013-11-26T10:45:00Z">
        <w:r w:rsidR="00202F27">
          <w:rPr>
            <w:rFonts w:eastAsia="Times New Roman"/>
          </w:rPr>
          <w:t xml:space="preserve">For properly calibrating the nozzle, </w:t>
        </w:r>
      </w:ins>
      <w:ins w:id="54" w:author="Ray B Bryant" w:date="2013-11-26T10:42:00Z">
        <w:r w:rsidR="001977CA">
          <w:rPr>
            <w:rFonts w:eastAsia="Times New Roman"/>
          </w:rPr>
          <w:t>the 10 second flow volum</w:t>
        </w:r>
        <w:r w:rsidR="00202F27">
          <w:rPr>
            <w:rFonts w:eastAsia="Times New Roman"/>
          </w:rPr>
          <w:t>e is a more accurate measure</w:t>
        </w:r>
        <w:r w:rsidR="001977CA">
          <w:rPr>
            <w:rFonts w:eastAsia="Times New Roman"/>
          </w:rPr>
          <w:t xml:space="preserve"> than the reading on the flow meter.</w:t>
        </w:r>
      </w:ins>
      <w:ins w:id="55" w:author="Ray B Bryant" w:date="2013-11-26T10:46:00Z">
        <w:r w:rsidR="00202F27">
          <w:rPr>
            <w:rFonts w:eastAsia="Times New Roman"/>
          </w:rPr>
          <w:t>”</w:t>
        </w:r>
      </w:ins>
      <w:r w:rsidR="00705A6C">
        <w:rPr>
          <w:rFonts w:eastAsia="Times New Roman"/>
        </w:rPr>
        <w:br/>
      </w:r>
      <w:r w:rsidR="00705A6C">
        <w:rPr>
          <w:rFonts w:eastAsia="Times New Roman"/>
        </w:rPr>
        <w:br/>
        <w:t xml:space="preserve">277 </w:t>
      </w:r>
      <w:ins w:id="56" w:author="Ray B Bryant" w:date="2013-11-26T10:47:00Z">
        <w:r w:rsidR="00202F27">
          <w:rPr>
            <w:rFonts w:eastAsia="Times New Roman"/>
          </w:rPr>
          <w:t xml:space="preserve">282 </w:t>
        </w:r>
      </w:ins>
      <w:r w:rsidR="00705A6C">
        <w:rPr>
          <w:rFonts w:eastAsia="Times New Roman"/>
        </w:rPr>
        <w:t xml:space="preserve">7.7) Measure the volume of water (ml) use </w:t>
      </w:r>
      <w:proofErr w:type="spellStart"/>
      <w:r w:rsidR="00705A6C">
        <w:rPr>
          <w:rFonts w:eastAsia="Times New Roman"/>
        </w:rPr>
        <w:t>mL</w:t>
      </w:r>
      <w:proofErr w:type="spellEnd"/>
      <w:r w:rsidR="00705A6C">
        <w:rPr>
          <w:rFonts w:eastAsia="Times New Roman"/>
        </w:rPr>
        <w:t xml:space="preserve"> instead to avoid confusion with the number 1</w:t>
      </w:r>
      <w:ins w:id="57" w:author="Ray B Bryant" w:date="2013-11-26T10:47:00Z">
        <w:r w:rsidR="00202F27">
          <w:rPr>
            <w:rFonts w:eastAsia="Times New Roman"/>
          </w:rPr>
          <w:t xml:space="preserve"> corrected</w:t>
        </w:r>
      </w:ins>
      <w:r w:rsidR="00705A6C">
        <w:rPr>
          <w:rFonts w:eastAsia="Times New Roman"/>
        </w:rPr>
        <w:br/>
      </w:r>
      <w:r w:rsidR="00705A6C">
        <w:rPr>
          <w:rFonts w:eastAsia="Times New Roman"/>
        </w:rPr>
        <w:br/>
        <w:t xml:space="preserve">281 </w:t>
      </w:r>
      <w:ins w:id="58" w:author="Ray B Bryant" w:date="2013-11-26T10:47:00Z">
        <w:r w:rsidR="00202F27">
          <w:rPr>
            <w:rFonts w:eastAsia="Times New Roman"/>
          </w:rPr>
          <w:t xml:space="preserve">286 </w:t>
        </w:r>
      </w:ins>
      <w:r w:rsidR="00705A6C">
        <w:rPr>
          <w:rFonts w:eastAsia="Times New Roman"/>
        </w:rPr>
        <w:t>7.8) Calculate the coefficient of variance see note above</w:t>
      </w:r>
      <w:ins w:id="59" w:author="Ray B Bryant" w:date="2013-11-26T10:47:00Z">
        <w:r w:rsidR="00202F27">
          <w:rPr>
            <w:rFonts w:eastAsia="Times New Roman"/>
          </w:rPr>
          <w:t xml:space="preserve"> Corrected</w:t>
        </w:r>
      </w:ins>
      <w:r w:rsidR="00705A6C">
        <w:rPr>
          <w:rFonts w:eastAsia="Times New Roman"/>
        </w:rPr>
        <w:br/>
        <w:t xml:space="preserve">324 </w:t>
      </w:r>
      <w:ins w:id="60" w:author="Ray B Bryant" w:date="2013-11-26T10:47:00Z">
        <w:r w:rsidR="00202F27">
          <w:rPr>
            <w:rFonts w:eastAsia="Times New Roman"/>
          </w:rPr>
          <w:t xml:space="preserve">330 </w:t>
        </w:r>
      </w:ins>
      <w:r w:rsidR="00705A6C">
        <w:rPr>
          <w:rFonts w:eastAsia="Times New Roman"/>
        </w:rPr>
        <w:t xml:space="preserve">runoff. </w:t>
      </w:r>
      <w:proofErr w:type="gramStart"/>
      <w:r w:rsidR="00705A6C">
        <w:rPr>
          <w:rFonts w:eastAsia="Times New Roman"/>
        </w:rPr>
        <w:t>This order of magnitude variance.... again maybe variation in a general sense rather than variance?</w:t>
      </w:r>
      <w:proofErr w:type="gramEnd"/>
      <w:ins w:id="61" w:author="Ray B Bryant" w:date="2013-11-26T10:48:00Z">
        <w:r w:rsidR="00202F27">
          <w:rPr>
            <w:rFonts w:eastAsia="Times New Roman"/>
          </w:rPr>
          <w:t xml:space="preserve"> Corrected</w:t>
        </w:r>
      </w:ins>
      <w:r w:rsidR="00705A6C">
        <w:rPr>
          <w:rFonts w:eastAsia="Times New Roman"/>
        </w:rPr>
        <w:br/>
        <w:t>330</w:t>
      </w:r>
      <w:ins w:id="62" w:author="Ray B Bryant" w:date="2013-11-26T10:48:00Z">
        <w:r w:rsidR="00202F27">
          <w:rPr>
            <w:rFonts w:eastAsia="Times New Roman"/>
          </w:rPr>
          <w:t xml:space="preserve"> 336</w:t>
        </w:r>
      </w:ins>
      <w:r w:rsidR="00705A6C">
        <w:rPr>
          <w:rFonts w:eastAsia="Times New Roman"/>
        </w:rPr>
        <w:t xml:space="preserve"> In order to investigate the cause for such extreme variance, see immediately preceding comment...also is the extreme variance referring to the values given in line 323? Perhaps state such extreme variation in what...</w:t>
      </w:r>
      <w:ins w:id="63" w:author="Ray B Bryant" w:date="2013-11-26T10:49:00Z">
        <w:r w:rsidR="00202F27">
          <w:rPr>
            <w:rFonts w:eastAsia="Times New Roman"/>
          </w:rPr>
          <w:t>Clarified</w:t>
        </w:r>
      </w:ins>
      <w:r w:rsidR="00705A6C">
        <w:rPr>
          <w:rFonts w:eastAsia="Times New Roman"/>
        </w:rPr>
        <w:br/>
        <w:t xml:space="preserve">332 </w:t>
      </w:r>
      <w:ins w:id="64" w:author="Ray B Bryant" w:date="2013-11-26T10:51:00Z">
        <w:r w:rsidR="00202F27">
          <w:rPr>
            <w:rFonts w:eastAsia="Times New Roman"/>
          </w:rPr>
          <w:t xml:space="preserve">338 </w:t>
        </w:r>
      </w:ins>
      <w:r w:rsidR="00705A6C">
        <w:rPr>
          <w:rFonts w:eastAsia="Times New Roman"/>
        </w:rPr>
        <w:t xml:space="preserve">to minimize variance in physical conditions. </w:t>
      </w:r>
      <w:proofErr w:type="gramStart"/>
      <w:r w:rsidR="00705A6C">
        <w:rPr>
          <w:rFonts w:eastAsia="Times New Roman"/>
        </w:rPr>
        <w:t>Ditto re variance</w:t>
      </w:r>
      <w:r w:rsidR="00705A6C">
        <w:rPr>
          <w:rFonts w:eastAsia="Times New Roman"/>
        </w:rPr>
        <w:br/>
      </w:r>
      <w:ins w:id="65" w:author="Ray B Bryant" w:date="2013-11-26T10:51:00Z">
        <w:r w:rsidR="00202F27">
          <w:rPr>
            <w:rFonts w:eastAsia="Times New Roman"/>
          </w:rPr>
          <w:t>Corrected</w:t>
        </w:r>
      </w:ins>
      <w:r w:rsidR="00705A6C">
        <w:rPr>
          <w:rFonts w:eastAsia="Times New Roman"/>
        </w:rPr>
        <w:br/>
        <w:t xml:space="preserve">332 </w:t>
      </w:r>
      <w:ins w:id="66" w:author="Ray B Bryant" w:date="2013-11-26T10:52:00Z">
        <w:r w:rsidR="00202F27">
          <w:rPr>
            <w:rFonts w:eastAsia="Times New Roman"/>
          </w:rPr>
          <w:t xml:space="preserve">338 </w:t>
        </w:r>
      </w:ins>
      <w:r w:rsidR="00705A6C">
        <w:rPr>
          <w:rFonts w:eastAsia="Times New Roman"/>
        </w:rPr>
        <w:t>to minimize variance in physical conditions.</w:t>
      </w:r>
      <w:proofErr w:type="gramEnd"/>
      <w:r w:rsidR="00705A6C">
        <w:rPr>
          <w:rFonts w:eastAsia="Times New Roman"/>
        </w:rPr>
        <w:t xml:space="preserve"> To achieve 50, 60, 70, 80, 90, and 100 % of field</w:t>
      </w:r>
      <w:r w:rsidR="00705A6C">
        <w:rPr>
          <w:rFonts w:eastAsia="Times New Roman"/>
        </w:rPr>
        <w:br/>
        <w:t xml:space="preserve">333 </w:t>
      </w:r>
      <w:ins w:id="67" w:author="Ray B Bryant" w:date="2013-11-26T10:52:00Z">
        <w:r w:rsidR="00202F27">
          <w:rPr>
            <w:rFonts w:eastAsia="Times New Roman"/>
          </w:rPr>
          <w:t xml:space="preserve">339 </w:t>
        </w:r>
      </w:ins>
      <w:r w:rsidR="00705A6C">
        <w:rPr>
          <w:rFonts w:eastAsia="Times New Roman"/>
        </w:rPr>
        <w:t>capacity, the weight of water required to wet the soil to corresponding antecedent soil moistures</w:t>
      </w:r>
      <w:r w:rsidR="00705A6C">
        <w:rPr>
          <w:rFonts w:eastAsia="Times New Roman"/>
        </w:rPr>
        <w:br/>
        <w:t xml:space="preserve">334 </w:t>
      </w:r>
      <w:ins w:id="68" w:author="Ray B Bryant" w:date="2013-11-26T10:52:00Z">
        <w:r w:rsidR="00202F27">
          <w:rPr>
            <w:rFonts w:eastAsia="Times New Roman"/>
          </w:rPr>
          <w:t xml:space="preserve">340 </w:t>
        </w:r>
      </w:ins>
      <w:r w:rsidR="00705A6C">
        <w:rPr>
          <w:rFonts w:eastAsia="Times New Roman"/>
        </w:rPr>
        <w:t>of 14, 17, 19, 22, 25 and 27 % was calculated, added to the boxes, and allowed to equilibrate</w:t>
      </w:r>
      <w:r w:rsidR="00705A6C">
        <w:rPr>
          <w:rFonts w:eastAsia="Times New Roman"/>
        </w:rPr>
        <w:br/>
        <w:t xml:space="preserve">335 </w:t>
      </w:r>
      <w:ins w:id="69" w:author="Ray B Bryant" w:date="2013-11-26T10:57:00Z">
        <w:r w:rsidR="00297E5F">
          <w:rPr>
            <w:rFonts w:eastAsia="Times New Roman"/>
          </w:rPr>
          <w:t xml:space="preserve">341 </w:t>
        </w:r>
      </w:ins>
      <w:r w:rsidR="00705A6C">
        <w:rPr>
          <w:rFonts w:eastAsia="Times New Roman"/>
        </w:rPr>
        <w:t xml:space="preserve">overnight. </w:t>
      </w:r>
      <w:r w:rsidR="00705A6C">
        <w:rPr>
          <w:rFonts w:eastAsia="Times New Roman"/>
        </w:rPr>
        <w:br/>
        <w:t>These values are highly soil texture specific. The authors have not mentioned what soil texture they were using, undoubtedly the greatest factor of all affecting infiltration.</w:t>
      </w:r>
      <w:ins w:id="70" w:author="Ray B Bryant" w:date="2013-11-26T10:57:00Z">
        <w:r w:rsidR="00297E5F">
          <w:rPr>
            <w:rFonts w:eastAsia="Times New Roman"/>
          </w:rPr>
          <w:t xml:space="preserve"> Soil texture was added on line 338.</w:t>
        </w:r>
      </w:ins>
      <w:r w:rsidR="00705A6C">
        <w:rPr>
          <w:rFonts w:eastAsia="Times New Roman"/>
        </w:rPr>
        <w:br/>
      </w:r>
      <w:r w:rsidR="00705A6C">
        <w:rPr>
          <w:rFonts w:eastAsia="Times New Roman"/>
        </w:rPr>
        <w:br/>
        <w:t xml:space="preserve">333 </w:t>
      </w:r>
      <w:ins w:id="71" w:author="Ray B Bryant" w:date="2013-11-26T11:17:00Z">
        <w:r w:rsidR="0077688C">
          <w:rPr>
            <w:rFonts w:eastAsia="Times New Roman"/>
          </w:rPr>
          <w:t xml:space="preserve">340 </w:t>
        </w:r>
      </w:ins>
      <w:r w:rsidR="00705A6C">
        <w:rPr>
          <w:rFonts w:eastAsia="Times New Roman"/>
        </w:rPr>
        <w:t>how was field capacity determined? Give a reference or explain.</w:t>
      </w:r>
      <w:ins w:id="72" w:author="Ray B Bryant" w:date="2013-11-26T11:16:00Z">
        <w:r w:rsidR="0077688C">
          <w:rPr>
            <w:rFonts w:eastAsia="Times New Roman"/>
          </w:rPr>
          <w:t xml:space="preserve"> Explanation was provided.</w:t>
        </w:r>
      </w:ins>
      <w:r w:rsidR="00705A6C">
        <w:rPr>
          <w:rFonts w:eastAsia="Times New Roman"/>
        </w:rPr>
        <w:br/>
      </w:r>
      <w:r w:rsidR="00705A6C">
        <w:rPr>
          <w:rFonts w:eastAsia="Times New Roman"/>
        </w:rPr>
        <w:br/>
      </w:r>
      <w:proofErr w:type="gramStart"/>
      <w:r w:rsidR="00705A6C">
        <w:rPr>
          <w:rFonts w:eastAsia="Times New Roman"/>
        </w:rPr>
        <w:t xml:space="preserve">337 </w:t>
      </w:r>
      <w:ins w:id="73" w:author="Ray B Bryant" w:date="2013-11-26T11:17:00Z">
        <w:r w:rsidR="0077688C">
          <w:rPr>
            <w:rFonts w:eastAsia="Times New Roman"/>
          </w:rPr>
          <w:t xml:space="preserve">344 </w:t>
        </w:r>
      </w:ins>
      <w:r w:rsidR="00705A6C">
        <w:rPr>
          <w:rFonts w:eastAsia="Times New Roman"/>
        </w:rPr>
        <w:t>intensity of 3.2 cm hr-1 over a 40 minute period.</w:t>
      </w:r>
      <w:proofErr w:type="gramEnd"/>
      <w:r w:rsidR="00705A6C">
        <w:rPr>
          <w:rFonts w:eastAsia="Times New Roman"/>
        </w:rPr>
        <w:t xml:space="preserve"> How were these two critical parameters chosen?</w:t>
      </w:r>
      <w:ins w:id="74" w:author="Ray B Bryant" w:date="2013-11-26T11:19:00Z">
        <w:r w:rsidR="0077688C">
          <w:rPr>
            <w:rFonts w:eastAsia="Times New Roman"/>
          </w:rPr>
          <w:t xml:space="preserve"> Explanation provided.</w:t>
        </w:r>
      </w:ins>
      <w:r w:rsidR="00705A6C">
        <w:rPr>
          <w:rFonts w:eastAsia="Times New Roman"/>
        </w:rPr>
        <w:br/>
      </w:r>
      <w:r w:rsidR="00705A6C">
        <w:rPr>
          <w:rFonts w:eastAsia="Times New Roman"/>
        </w:rPr>
        <w:lastRenderedPageBreak/>
        <w:br/>
        <w:t xml:space="preserve">340 </w:t>
      </w:r>
      <w:ins w:id="75" w:author="Ray B Bryant" w:date="2013-11-26T11:21:00Z">
        <w:r w:rsidR="0077688C">
          <w:rPr>
            <w:rFonts w:eastAsia="Times New Roman"/>
          </w:rPr>
          <w:t xml:space="preserve">348 </w:t>
        </w:r>
      </w:ins>
      <w:r w:rsidR="00705A6C">
        <w:rPr>
          <w:rFonts w:eastAsia="Times New Roman"/>
        </w:rPr>
        <w:t>Table 2. There was a significant positive relationship between antecedent moisture condition and</w:t>
      </w:r>
      <w:r w:rsidR="00705A6C">
        <w:rPr>
          <w:rFonts w:eastAsia="Times New Roman"/>
        </w:rPr>
        <w:br/>
        <w:t xml:space="preserve">341 </w:t>
      </w:r>
      <w:ins w:id="76" w:author="Ray B Bryant" w:date="2013-11-26T11:21:00Z">
        <w:r w:rsidR="0077688C">
          <w:rPr>
            <w:rFonts w:eastAsia="Times New Roman"/>
          </w:rPr>
          <w:t xml:space="preserve">349 </w:t>
        </w:r>
      </w:ins>
      <w:r w:rsidR="00705A6C">
        <w:rPr>
          <w:rFonts w:eastAsia="Times New Roman"/>
        </w:rPr>
        <w:t xml:space="preserve">total runoff volume (Figure 6). </w:t>
      </w:r>
      <w:r w:rsidR="00705A6C">
        <w:rPr>
          <w:rFonts w:eastAsia="Times New Roman"/>
        </w:rPr>
        <w:br/>
        <w:t>Total runoff volume depends on antecedent moisture condition, not the other way round. So the relationship is between total runoff volume and antecedent moisture conditions (dependent variable given first).</w:t>
      </w:r>
      <w:ins w:id="77" w:author="Ray B Bryant" w:date="2013-11-26T11:20:00Z">
        <w:r w:rsidR="0077688C">
          <w:rPr>
            <w:rFonts w:eastAsia="Times New Roman"/>
          </w:rPr>
          <w:t xml:space="preserve"> Changed to conform </w:t>
        </w:r>
        <w:proofErr w:type="gramStart"/>
        <w:r w:rsidR="0077688C">
          <w:rPr>
            <w:rFonts w:eastAsia="Times New Roman"/>
          </w:rPr>
          <w:t>with</w:t>
        </w:r>
        <w:proofErr w:type="gramEnd"/>
        <w:r w:rsidR="0077688C">
          <w:rPr>
            <w:rFonts w:eastAsia="Times New Roman"/>
          </w:rPr>
          <w:t xml:space="preserve"> this convention throughout the manuscript.</w:t>
        </w:r>
      </w:ins>
      <w:r w:rsidR="00705A6C">
        <w:rPr>
          <w:rFonts w:eastAsia="Times New Roman"/>
        </w:rPr>
        <w:br/>
      </w:r>
      <w:r w:rsidR="00705A6C">
        <w:rPr>
          <w:rFonts w:eastAsia="Times New Roman"/>
        </w:rPr>
        <w:br/>
        <w:t>341 total runoff volume (Figure 6). Wetter soils had less capacity to store water resulting in greater</w:t>
      </w:r>
      <w:r w:rsidR="00705A6C">
        <w:rPr>
          <w:rFonts w:eastAsia="Times New Roman"/>
        </w:rPr>
        <w:br/>
        <w:t xml:space="preserve">342 </w:t>
      </w:r>
      <w:ins w:id="78" w:author="Ray B Bryant" w:date="2013-11-26T11:28:00Z">
        <w:r w:rsidR="0077688C">
          <w:rPr>
            <w:rFonts w:eastAsia="Times New Roman"/>
          </w:rPr>
          <w:t xml:space="preserve">351 </w:t>
        </w:r>
      </w:ins>
      <w:r w:rsidR="00705A6C">
        <w:rPr>
          <w:rFonts w:eastAsia="Times New Roman"/>
        </w:rPr>
        <w:t xml:space="preserve">runoff volumes. </w:t>
      </w:r>
      <w:r w:rsidR="00705A6C">
        <w:rPr>
          <w:rFonts w:eastAsia="Times New Roman"/>
        </w:rPr>
        <w:br/>
        <w:t>Technically true but not actually. The issue isn't really storage. Wet soils have lower infiltration rates than dry soil do...that is why there is greater total runoff volume under wet soils than dry ones. Water not infiltrated runs off.</w:t>
      </w:r>
      <w:ins w:id="79" w:author="Ray B Bryant" w:date="2013-11-26T11:28:00Z">
        <w:r w:rsidR="0077688C">
          <w:rPr>
            <w:rFonts w:eastAsia="Times New Roman"/>
          </w:rPr>
          <w:t xml:space="preserve"> Sentence was edited to say both: less capacity to store water and lower infiltration rate.</w:t>
        </w:r>
      </w:ins>
      <w:r w:rsidR="00705A6C">
        <w:rPr>
          <w:rFonts w:eastAsia="Times New Roman"/>
        </w:rPr>
        <w:br/>
      </w:r>
      <w:r w:rsidR="00705A6C">
        <w:rPr>
          <w:rFonts w:eastAsia="Times New Roman"/>
        </w:rPr>
        <w:br/>
      </w:r>
      <w:proofErr w:type="gramStart"/>
      <w:r w:rsidR="00705A6C">
        <w:rPr>
          <w:rFonts w:eastAsia="Times New Roman"/>
        </w:rPr>
        <w:t xml:space="preserve">342 </w:t>
      </w:r>
      <w:ins w:id="80" w:author="Ray B Bryant" w:date="2013-11-26T11:30:00Z">
        <w:r w:rsidR="0077688C">
          <w:rPr>
            <w:rFonts w:eastAsia="Times New Roman"/>
          </w:rPr>
          <w:t xml:space="preserve">352 </w:t>
        </w:r>
      </w:ins>
      <w:r w:rsidR="00705A6C">
        <w:rPr>
          <w:rFonts w:eastAsia="Times New Roman"/>
        </w:rPr>
        <w:t>runoff volumes.</w:t>
      </w:r>
      <w:proofErr w:type="gramEnd"/>
      <w:r w:rsidR="00705A6C">
        <w:rPr>
          <w:rFonts w:eastAsia="Times New Roman"/>
        </w:rPr>
        <w:t xml:space="preserve"> There was a significant negative relationship between antecedent </w:t>
      </w:r>
      <w:proofErr w:type="gramStart"/>
      <w:r w:rsidR="00705A6C">
        <w:rPr>
          <w:rFonts w:eastAsia="Times New Roman"/>
        </w:rPr>
        <w:t>moisture</w:t>
      </w:r>
      <w:r w:rsidR="00705A6C">
        <w:rPr>
          <w:rFonts w:eastAsia="Times New Roman"/>
        </w:rPr>
        <w:br/>
        <w:t xml:space="preserve">343 </w:t>
      </w:r>
      <w:ins w:id="81" w:author="Ray B Bryant" w:date="2013-11-26T11:30:00Z">
        <w:r w:rsidR="0077688C">
          <w:rPr>
            <w:rFonts w:eastAsia="Times New Roman"/>
          </w:rPr>
          <w:t xml:space="preserve">353 </w:t>
        </w:r>
      </w:ins>
      <w:r w:rsidR="00705A6C">
        <w:rPr>
          <w:rFonts w:eastAsia="Times New Roman"/>
        </w:rPr>
        <w:t>condition</w:t>
      </w:r>
      <w:proofErr w:type="gramEnd"/>
      <w:r w:rsidR="00705A6C">
        <w:rPr>
          <w:rFonts w:eastAsia="Times New Roman"/>
        </w:rPr>
        <w:t xml:space="preserve"> and time to runoff (Figure 7). Water infiltrated into drier soils for a longer period of</w:t>
      </w:r>
      <w:r w:rsidR="00705A6C">
        <w:rPr>
          <w:rFonts w:eastAsia="Times New Roman"/>
        </w:rPr>
        <w:br/>
        <w:t xml:space="preserve">344 </w:t>
      </w:r>
      <w:ins w:id="82" w:author="Ray B Bryant" w:date="2013-11-26T11:30:00Z">
        <w:r w:rsidR="0077688C">
          <w:rPr>
            <w:rFonts w:eastAsia="Times New Roman"/>
          </w:rPr>
          <w:t>35</w:t>
        </w:r>
      </w:ins>
      <w:ins w:id="83" w:author="Ray B Bryant" w:date="2013-11-26T11:31:00Z">
        <w:r w:rsidR="0077688C">
          <w:rPr>
            <w:rFonts w:eastAsia="Times New Roman"/>
          </w:rPr>
          <w:t>4</w:t>
        </w:r>
      </w:ins>
      <w:ins w:id="84" w:author="Ray B Bryant" w:date="2013-11-26T11:30:00Z">
        <w:r w:rsidR="0077688C">
          <w:rPr>
            <w:rFonts w:eastAsia="Times New Roman"/>
          </w:rPr>
          <w:t xml:space="preserve"> </w:t>
        </w:r>
      </w:ins>
      <w:r w:rsidR="00705A6C">
        <w:rPr>
          <w:rFonts w:eastAsia="Times New Roman"/>
        </w:rPr>
        <w:t>time before they became wet near the surface, causing runoff to occur. Not surprisingly, there</w:t>
      </w:r>
      <w:r w:rsidR="00705A6C">
        <w:rPr>
          <w:rFonts w:eastAsia="Times New Roman"/>
        </w:rPr>
        <w:br/>
        <w:t xml:space="preserve">345 </w:t>
      </w:r>
      <w:ins w:id="85" w:author="Ray B Bryant" w:date="2013-11-26T11:30:00Z">
        <w:r w:rsidR="0077688C">
          <w:rPr>
            <w:rFonts w:eastAsia="Times New Roman"/>
          </w:rPr>
          <w:t>35</w:t>
        </w:r>
      </w:ins>
      <w:ins w:id="86" w:author="Ray B Bryant" w:date="2013-11-26T11:31:00Z">
        <w:r w:rsidR="0077688C">
          <w:rPr>
            <w:rFonts w:eastAsia="Times New Roman"/>
          </w:rPr>
          <w:t>5</w:t>
        </w:r>
      </w:ins>
      <w:ins w:id="87" w:author="Ray B Bryant" w:date="2013-11-26T11:30:00Z">
        <w:r w:rsidR="0077688C">
          <w:rPr>
            <w:rFonts w:eastAsia="Times New Roman"/>
          </w:rPr>
          <w:t xml:space="preserve"> </w:t>
        </w:r>
      </w:ins>
      <w:r w:rsidR="00705A6C">
        <w:rPr>
          <w:rFonts w:eastAsia="Times New Roman"/>
        </w:rPr>
        <w:t xml:space="preserve">was a positive relationship between total runoff volume and total load urea-N in runoff </w:t>
      </w:r>
      <w:r w:rsidR="00705A6C">
        <w:rPr>
          <w:rFonts w:eastAsia="Times New Roman"/>
        </w:rPr>
        <w:br/>
        <w:t>Two more instances where the variable order needs to be reversed...give the dependent ones first</w:t>
      </w:r>
      <w:r w:rsidR="00705A6C">
        <w:rPr>
          <w:rFonts w:eastAsia="Times New Roman"/>
        </w:rPr>
        <w:br/>
      </w:r>
      <w:ins w:id="88" w:author="Ray B Bryant" w:date="2013-11-26T11:29:00Z">
        <w:r w:rsidR="0077688C">
          <w:rPr>
            <w:rFonts w:eastAsia="Times New Roman"/>
          </w:rPr>
          <w:t>Changed to conform with this convention throughout the manuscript.</w:t>
        </w:r>
        <w:r w:rsidR="0077688C">
          <w:rPr>
            <w:rFonts w:eastAsia="Times New Roman"/>
          </w:rPr>
          <w:br/>
        </w:r>
      </w:ins>
      <w:r w:rsidR="00705A6C">
        <w:rPr>
          <w:rFonts w:eastAsia="Times New Roman"/>
        </w:rPr>
        <w:br/>
        <w:t xml:space="preserve">364 </w:t>
      </w:r>
      <w:ins w:id="89" w:author="Ray B Bryant" w:date="2013-11-26T11:34:00Z">
        <w:r w:rsidR="00B04CF5">
          <w:rPr>
            <w:rFonts w:eastAsia="Times New Roman"/>
          </w:rPr>
          <w:t xml:space="preserve">375 </w:t>
        </w:r>
      </w:ins>
      <w:r w:rsidR="00705A6C">
        <w:rPr>
          <w:rFonts w:eastAsia="Times New Roman"/>
        </w:rPr>
        <w:t>runoff is longer and urea-N concentrations in runoff are lower for drier soils. Worth mentioning what the trend in loads was?</w:t>
      </w:r>
      <w:ins w:id="90" w:author="Ray B Bryant" w:date="2013-11-26T11:33:00Z">
        <w:r w:rsidR="0077688C">
          <w:rPr>
            <w:rFonts w:eastAsia="Times New Roman"/>
          </w:rPr>
          <w:t xml:space="preserve"> Yes, sentence was modified to include effects on load.</w:t>
        </w:r>
      </w:ins>
      <w:r w:rsidR="00705A6C">
        <w:rPr>
          <w:rFonts w:eastAsia="Times New Roman"/>
        </w:rPr>
        <w:br/>
      </w:r>
      <w:r w:rsidR="00705A6C">
        <w:rPr>
          <w:rFonts w:eastAsia="Times New Roman"/>
        </w:rPr>
        <w:br/>
        <w:t xml:space="preserve">458 </w:t>
      </w:r>
      <w:ins w:id="91" w:author="Ray B Bryant" w:date="2013-11-26T15:15:00Z">
        <w:r w:rsidR="009A3F90">
          <w:rPr>
            <w:rFonts w:eastAsia="Times New Roman"/>
          </w:rPr>
          <w:t xml:space="preserve">470 </w:t>
        </w:r>
      </w:ins>
      <w:r w:rsidR="00705A6C">
        <w:rPr>
          <w:rFonts w:eastAsia="Times New Roman"/>
        </w:rPr>
        <w:t>all boxes, consider grouping replicate treatments within individual runs to minimize variance</w:t>
      </w:r>
      <w:r w:rsidR="00705A6C">
        <w:rPr>
          <w:rFonts w:eastAsia="Times New Roman"/>
        </w:rPr>
        <w:br/>
        <w:t xml:space="preserve">again variation might be a better word </w:t>
      </w:r>
      <w:ins w:id="92" w:author="Ray B Bryant" w:date="2013-11-26T11:34:00Z">
        <w:r w:rsidR="00B04CF5">
          <w:rPr>
            <w:rFonts w:eastAsia="Times New Roman"/>
          </w:rPr>
          <w:t>Corrected</w:t>
        </w:r>
      </w:ins>
      <w:r w:rsidR="00705A6C">
        <w:rPr>
          <w:rFonts w:eastAsia="Times New Roman"/>
        </w:rPr>
        <w:br/>
      </w:r>
      <w:r w:rsidR="00705A6C">
        <w:rPr>
          <w:rFonts w:eastAsia="Times New Roman"/>
        </w:rPr>
        <w:br/>
        <w:t xml:space="preserve">I Suggest that authors consider the extensive review referenced by </w:t>
      </w:r>
      <w:proofErr w:type="spellStart"/>
      <w:r w:rsidR="00705A6C">
        <w:rPr>
          <w:rFonts w:eastAsia="Times New Roman"/>
        </w:rPr>
        <w:t>Grismer</w:t>
      </w:r>
      <w:proofErr w:type="spellEnd"/>
      <w:r w:rsidR="00705A6C">
        <w:rPr>
          <w:rFonts w:eastAsia="Times New Roman"/>
        </w:rPr>
        <w:t>, rather than the abbreviated summary in Cal Ag.</w:t>
      </w:r>
      <w:ins w:id="93" w:author="Ray B Bryant" w:date="2013-11-26T15:58:00Z">
        <w:r w:rsidR="00207432">
          <w:rPr>
            <w:rFonts w:eastAsia="Times New Roman"/>
          </w:rPr>
          <w:t xml:space="preserve"> We did locate a 110 page report </w:t>
        </w:r>
      </w:ins>
      <w:ins w:id="94" w:author="Ray B Bryant" w:date="2013-11-26T15:59:00Z">
        <w:r w:rsidR="00207432">
          <w:rPr>
            <w:rFonts w:eastAsia="Times New Roman"/>
          </w:rPr>
          <w:t>that was p</w:t>
        </w:r>
        <w:r w:rsidR="00207432" w:rsidRPr="00207432">
          <w:rPr>
            <w:rFonts w:eastAsia="Times New Roman"/>
          </w:rPr>
          <w:t xml:space="preserve">resented at TSC </w:t>
        </w:r>
        <w:proofErr w:type="spellStart"/>
        <w:r w:rsidR="00207432" w:rsidRPr="00207432">
          <w:rPr>
            <w:rFonts w:eastAsia="Times New Roman"/>
          </w:rPr>
          <w:t>Rainsim</w:t>
        </w:r>
        <w:proofErr w:type="spellEnd"/>
        <w:r w:rsidR="00207432" w:rsidRPr="00207432">
          <w:rPr>
            <w:rFonts w:eastAsia="Times New Roman"/>
          </w:rPr>
          <w:t xml:space="preserve"> workshop 4 March 2011.</w:t>
        </w:r>
        <w:r w:rsidR="00207432">
          <w:rPr>
            <w:rFonts w:eastAsia="Times New Roman"/>
          </w:rPr>
          <w:t xml:space="preserve"> However, that was labeled draft</w:t>
        </w:r>
      </w:ins>
      <w:ins w:id="95" w:author="Ray B Bryant" w:date="2013-11-26T16:02:00Z">
        <w:r w:rsidR="00207432">
          <w:rPr>
            <w:rFonts w:eastAsia="Times New Roman"/>
          </w:rPr>
          <w:t>,</w:t>
        </w:r>
      </w:ins>
      <w:ins w:id="96" w:author="Ray B Bryant" w:date="2013-11-26T15:59:00Z">
        <w:r w:rsidR="00207432">
          <w:rPr>
            <w:rFonts w:eastAsia="Times New Roman"/>
          </w:rPr>
          <w:t xml:space="preserve"> and </w:t>
        </w:r>
      </w:ins>
      <w:ins w:id="97" w:author="Ray B Bryant" w:date="2013-11-26T16:01:00Z">
        <w:r w:rsidR="00207432">
          <w:rPr>
            <w:rFonts w:eastAsia="Times New Roman"/>
          </w:rPr>
          <w:t xml:space="preserve">we considered it to be gray literature. </w:t>
        </w:r>
      </w:ins>
      <w:proofErr w:type="spellStart"/>
      <w:ins w:id="98" w:author="Ray B Bryant" w:date="2013-11-26T15:59:00Z">
        <w:r w:rsidR="00207432">
          <w:rPr>
            <w:rFonts w:eastAsia="Times New Roman"/>
          </w:rPr>
          <w:t>Grismer</w:t>
        </w:r>
        <w:proofErr w:type="spellEnd"/>
        <w:r w:rsidR="00207432">
          <w:rPr>
            <w:rFonts w:eastAsia="Times New Roman"/>
          </w:rPr>
          <w:t xml:space="preserve"> does not reference that report in </w:t>
        </w:r>
      </w:ins>
      <w:ins w:id="99" w:author="Ray B Bryant" w:date="2013-11-26T16:02:00Z">
        <w:r w:rsidR="00207432">
          <w:rPr>
            <w:rFonts w:eastAsia="Times New Roman"/>
          </w:rPr>
          <w:t>his</w:t>
        </w:r>
      </w:ins>
      <w:ins w:id="100" w:author="Ray B Bryant" w:date="2013-11-26T15:59:00Z">
        <w:r w:rsidR="00207432">
          <w:rPr>
            <w:rFonts w:eastAsia="Times New Roman"/>
          </w:rPr>
          <w:t xml:space="preserve"> Cal Ag paper.</w:t>
        </w:r>
      </w:ins>
      <w:ins w:id="101" w:author="Ray B Bryant" w:date="2013-11-26T16:00:00Z">
        <w:r w:rsidR="00207432">
          <w:rPr>
            <w:rFonts w:eastAsia="Times New Roman"/>
          </w:rPr>
          <w:t xml:space="preserve"> It appears that </w:t>
        </w:r>
        <w:proofErr w:type="spellStart"/>
        <w:r w:rsidR="00207432">
          <w:rPr>
            <w:rFonts w:eastAsia="Times New Roman"/>
          </w:rPr>
          <w:t>Grismer</w:t>
        </w:r>
        <w:proofErr w:type="spellEnd"/>
        <w:r w:rsidR="00207432">
          <w:rPr>
            <w:rFonts w:eastAsia="Times New Roman"/>
          </w:rPr>
          <w:t xml:space="preserve"> considers the Cal Ag peer-reviewed paper to be his published work</w:t>
        </w:r>
      </w:ins>
      <w:ins w:id="102" w:author="Ray B Bryant" w:date="2013-11-26T16:02:00Z">
        <w:r w:rsidR="00207432">
          <w:rPr>
            <w:rFonts w:eastAsia="Times New Roman"/>
          </w:rPr>
          <w:t>, so we choose to cite the Cal Ag paper</w:t>
        </w:r>
      </w:ins>
      <w:ins w:id="103" w:author="Ray B Bryant" w:date="2013-11-26T16:00:00Z">
        <w:r w:rsidR="00207432">
          <w:rPr>
            <w:rFonts w:eastAsia="Times New Roman"/>
          </w:rPr>
          <w:t>.</w:t>
        </w:r>
      </w:ins>
    </w:p>
    <w:p w:rsidR="009A3F90" w:rsidRDefault="00705A6C" w:rsidP="00207432">
      <w:pPr>
        <w:rPr>
          <w:ins w:id="104" w:author="Ray B Bryant" w:date="2013-11-26T15:16:00Z"/>
          <w:rFonts w:eastAsia="Times New Roman"/>
        </w:rPr>
      </w:pPr>
      <w:r>
        <w:rPr>
          <w:rFonts w:eastAsia="Times New Roman"/>
        </w:rPr>
        <w:br/>
      </w:r>
      <w:r>
        <w:rPr>
          <w:rFonts w:eastAsia="Times New Roman"/>
        </w:rPr>
        <w:br/>
      </w:r>
      <w:r>
        <w:rPr>
          <w:rFonts w:eastAsia="Times New Roman"/>
          <w:i/>
          <w:iCs/>
        </w:rPr>
        <w:t>Additional Comments to Authors</w:t>
      </w:r>
      <w:proofErr w:type="gramStart"/>
      <w:r>
        <w:rPr>
          <w:rFonts w:eastAsia="Times New Roman"/>
          <w:i/>
          <w:iCs/>
        </w:rPr>
        <w:t>:</w:t>
      </w:r>
      <w:proofErr w:type="gramEnd"/>
      <w:r>
        <w:rPr>
          <w:rFonts w:eastAsia="Times New Roman"/>
        </w:rPr>
        <w:br/>
        <w:t>Fabulous job!</w:t>
      </w:r>
      <w:r>
        <w:rPr>
          <w:rFonts w:eastAsia="Times New Roman"/>
        </w:rPr>
        <w:br/>
      </w:r>
      <w:ins w:id="105" w:author="Ray B Bryant" w:date="2013-11-26T16:03:00Z">
        <w:r w:rsidR="00207432">
          <w:rPr>
            <w:rFonts w:eastAsia="Times New Roman"/>
          </w:rPr>
          <w:t>Thank you for your very helpful and constructive comments.</w:t>
        </w:r>
      </w:ins>
      <w:r>
        <w:rPr>
          <w:rFonts w:eastAsia="Times New Roman"/>
        </w:rPr>
        <w:br/>
      </w:r>
      <w:r>
        <w:rPr>
          <w:rFonts w:eastAsia="Times New Roman"/>
        </w:rPr>
        <w:br/>
      </w:r>
      <w:r>
        <w:rPr>
          <w:rFonts w:eastAsia="Times New Roman"/>
          <w:b/>
          <w:bCs/>
        </w:rPr>
        <w:t>Reviewer #2:</w:t>
      </w:r>
      <w:r>
        <w:rPr>
          <w:rFonts w:eastAsia="Times New Roman"/>
        </w:rPr>
        <w:t xml:space="preserve"> </w:t>
      </w:r>
      <w:r>
        <w:rPr>
          <w:rFonts w:eastAsia="Times New Roman"/>
        </w:rPr>
        <w:br/>
      </w:r>
      <w:r>
        <w:rPr>
          <w:rFonts w:eastAsia="Times New Roman"/>
          <w:i/>
          <w:iCs/>
        </w:rPr>
        <w:t>Manuscript Summary:</w:t>
      </w:r>
      <w:r>
        <w:rPr>
          <w:rFonts w:eastAsia="Times New Roman"/>
        </w:rPr>
        <w:t xml:space="preserve"> </w:t>
      </w:r>
      <w:r>
        <w:rPr>
          <w:rFonts w:eastAsia="Times New Roman"/>
        </w:rPr>
        <w:br/>
      </w:r>
      <w:r>
        <w:rPr>
          <w:rFonts w:eastAsia="Times New Roman"/>
        </w:rPr>
        <w:lastRenderedPageBreak/>
        <w:t>N/A</w:t>
      </w:r>
      <w:r>
        <w:rPr>
          <w:rFonts w:eastAsia="Times New Roman"/>
        </w:rPr>
        <w:br/>
      </w:r>
      <w:r>
        <w:rPr>
          <w:rFonts w:eastAsia="Times New Roman"/>
        </w:rPr>
        <w:br/>
      </w:r>
      <w:r>
        <w:rPr>
          <w:rFonts w:eastAsia="Times New Roman"/>
          <w:i/>
          <w:iCs/>
        </w:rPr>
        <w:t>Major Concerns</w:t>
      </w:r>
      <w:proofErr w:type="gramStart"/>
      <w:r>
        <w:rPr>
          <w:rFonts w:eastAsia="Times New Roman"/>
          <w:i/>
          <w:iCs/>
        </w:rPr>
        <w:t>:</w:t>
      </w:r>
      <w:proofErr w:type="gramEnd"/>
      <w:r>
        <w:rPr>
          <w:rFonts w:eastAsia="Times New Roman"/>
        </w:rPr>
        <w:br/>
        <w:t xml:space="preserve">The paper format is unusual for me and appears to be an operations manual, rather than a research paper. However, the methods, results and the like are clearly outlined as a result. </w:t>
      </w:r>
      <w:ins w:id="106" w:author="Ray B Bryant" w:date="2013-11-26T15:16:00Z">
        <w:r w:rsidR="009A3F90">
          <w:rPr>
            <w:rFonts w:eastAsia="Times New Roman"/>
          </w:rPr>
          <w:t xml:space="preserve">This is a function of the journal format requirements for a paper whose purpose is to </w:t>
        </w:r>
        <w:r w:rsidR="009A3F90">
          <w:rPr>
            <w:rFonts w:eastAsia="Times New Roman"/>
          </w:rPr>
          <w:t>describe</w:t>
        </w:r>
        <w:r w:rsidR="009A3F90">
          <w:rPr>
            <w:rFonts w:eastAsia="Times New Roman"/>
          </w:rPr>
          <w:t xml:space="preserve"> an experimental method in detail. It is quite different from most reports of a scientific study.</w:t>
        </w:r>
      </w:ins>
    </w:p>
    <w:p w:rsidR="009A3F90" w:rsidRDefault="00705A6C">
      <w:pPr>
        <w:rPr>
          <w:ins w:id="107" w:author="Ray B Bryant" w:date="2013-11-26T15:20:00Z"/>
          <w:rFonts w:eastAsia="Times New Roman"/>
        </w:rPr>
      </w:pPr>
      <w:r>
        <w:rPr>
          <w:rFonts w:eastAsia="Times New Roman"/>
        </w:rPr>
        <w:t xml:space="preserve">The authors might want to consider the number of other papers that deal with the same matter using greenhouse sandbox RS studies by </w:t>
      </w:r>
      <w:proofErr w:type="spellStart"/>
      <w:r>
        <w:rPr>
          <w:rFonts w:eastAsia="Times New Roman"/>
        </w:rPr>
        <w:t>Kinnel</w:t>
      </w:r>
      <w:proofErr w:type="spellEnd"/>
      <w:r>
        <w:rPr>
          <w:rFonts w:eastAsia="Times New Roman"/>
        </w:rPr>
        <w:t xml:space="preserve">, </w:t>
      </w:r>
      <w:proofErr w:type="spellStart"/>
      <w:r>
        <w:rPr>
          <w:rFonts w:eastAsia="Times New Roman"/>
        </w:rPr>
        <w:t>Lui</w:t>
      </w:r>
      <w:proofErr w:type="spellEnd"/>
      <w:r>
        <w:rPr>
          <w:rFonts w:eastAsia="Times New Roman"/>
        </w:rPr>
        <w:t xml:space="preserve"> (1998) and others. My greatest concern in the methods section is the 5 cm soil/sand depth is inadequate and would likely lead to far greater runoff rates than encountered in the field. </w:t>
      </w:r>
      <w:ins w:id="108" w:author="Ray B Bryant" w:date="2013-11-26T15:20:00Z">
        <w:r w:rsidR="009A3F90">
          <w:rPr>
            <w:rFonts w:eastAsia="Times New Roman"/>
          </w:rPr>
          <w:t xml:space="preserve">Although greater soil depth may better approximate field conditions, this depth has been </w:t>
        </w:r>
      </w:ins>
      <w:ins w:id="109" w:author="Ray B Bryant" w:date="2013-11-26T15:21:00Z">
        <w:r w:rsidR="009A3F90">
          <w:rPr>
            <w:rFonts w:eastAsia="Times New Roman"/>
          </w:rPr>
          <w:t xml:space="preserve">widely </w:t>
        </w:r>
      </w:ins>
      <w:ins w:id="110" w:author="Ray B Bryant" w:date="2013-11-26T15:20:00Z">
        <w:r w:rsidR="009A3F90">
          <w:rPr>
            <w:rFonts w:eastAsia="Times New Roman"/>
          </w:rPr>
          <w:t>accepted as the standard for these studies.</w:t>
        </w:r>
      </w:ins>
      <w:ins w:id="111" w:author="Ray B Bryant" w:date="2013-11-26T15:21:00Z">
        <w:r w:rsidR="009A3F90">
          <w:rPr>
            <w:rFonts w:eastAsia="Times New Roman"/>
          </w:rPr>
          <w:t xml:space="preserve"> The key is that </w:t>
        </w:r>
        <w:r w:rsidR="009A3F90">
          <w:rPr>
            <w:rFonts w:eastAsia="Times New Roman"/>
          </w:rPr>
          <w:t>“</w:t>
        </w:r>
        <w:r w:rsidR="009A3F90">
          <w:rPr>
            <w:rFonts w:eastAsia="Times New Roman"/>
          </w:rPr>
          <w:t>Trends between natural rainfall and rainfall simulation data follow a similar pattern, pointing to a consistency in processes.</w:t>
        </w:r>
      </w:ins>
      <w:ins w:id="112" w:author="Ray B Bryant" w:date="2013-11-26T15:22:00Z">
        <w:r w:rsidR="009A3F90">
          <w:rPr>
            <w:rFonts w:eastAsia="Times New Roman"/>
          </w:rPr>
          <w:t>”</w:t>
        </w:r>
        <w:r w:rsidR="009A3F90">
          <w:rPr>
            <w:rFonts w:eastAsia="Times New Roman"/>
          </w:rPr>
          <w:t xml:space="preserve"> (Line 108)</w:t>
        </w:r>
      </w:ins>
    </w:p>
    <w:p w:rsidR="009A3F90" w:rsidRDefault="00705A6C">
      <w:pPr>
        <w:rPr>
          <w:ins w:id="113" w:author="Ray B Bryant" w:date="2013-11-26T15:23:00Z"/>
          <w:rFonts w:eastAsia="Times New Roman"/>
        </w:rPr>
      </w:pPr>
      <w:r>
        <w:rPr>
          <w:rFonts w:eastAsia="Times New Roman"/>
        </w:rPr>
        <w:t>I appreciate the effort towards developing a standard method as pointed out</w:t>
      </w:r>
    </w:p>
    <w:p w:rsidR="00BF7DE8" w:rsidRDefault="009A3F90">
      <w:ins w:id="114" w:author="Ray B Bryant" w:date="2013-11-26T15:23:00Z">
        <w:r>
          <w:rPr>
            <w:rFonts w:eastAsia="Times New Roman"/>
          </w:rPr>
          <w:t xml:space="preserve">And we </w:t>
        </w:r>
        <w:r>
          <w:rPr>
            <w:rFonts w:eastAsia="Times New Roman"/>
          </w:rPr>
          <w:t>appreciate</w:t>
        </w:r>
        <w:r>
          <w:rPr>
            <w:rFonts w:eastAsia="Times New Roman"/>
          </w:rPr>
          <w:t xml:space="preserve"> the time and effort that both reviewers devoted to the improvement of this manuscript.</w:t>
        </w:r>
      </w:ins>
      <w:r w:rsidR="00705A6C">
        <w:rPr>
          <w:rFonts w:eastAsia="Times New Roman"/>
        </w:rPr>
        <w:br/>
      </w:r>
      <w:r w:rsidR="00705A6C">
        <w:rPr>
          <w:rFonts w:eastAsia="Times New Roman"/>
        </w:rPr>
        <w:br/>
      </w:r>
      <w:r w:rsidR="00705A6C">
        <w:rPr>
          <w:rFonts w:eastAsia="Times New Roman"/>
          <w:i/>
          <w:iCs/>
        </w:rPr>
        <w:t>Minor Concerns</w:t>
      </w:r>
      <w:proofErr w:type="gramStart"/>
      <w:r w:rsidR="00705A6C">
        <w:rPr>
          <w:rFonts w:eastAsia="Times New Roman"/>
          <w:i/>
          <w:iCs/>
        </w:rPr>
        <w:t>:</w:t>
      </w:r>
      <w:proofErr w:type="gramEnd"/>
      <w:r w:rsidR="00705A6C">
        <w:rPr>
          <w:rFonts w:eastAsia="Times New Roman"/>
        </w:rPr>
        <w:br/>
        <w:t>N/A</w:t>
      </w:r>
      <w:r w:rsidR="00705A6C">
        <w:rPr>
          <w:rFonts w:eastAsia="Times New Roman"/>
        </w:rPr>
        <w:br/>
      </w:r>
      <w:r w:rsidR="00705A6C">
        <w:rPr>
          <w:rFonts w:eastAsia="Times New Roman"/>
        </w:rPr>
        <w:br/>
      </w:r>
      <w:r w:rsidR="00705A6C">
        <w:rPr>
          <w:rFonts w:eastAsia="Times New Roman"/>
          <w:i/>
          <w:iCs/>
        </w:rPr>
        <w:t>Additional Comments to Authors:</w:t>
      </w:r>
      <w:r w:rsidR="00705A6C">
        <w:rPr>
          <w:rFonts w:eastAsia="Times New Roman"/>
        </w:rPr>
        <w:br/>
        <w:t>N/A</w:t>
      </w:r>
      <w:r w:rsidR="00705A6C">
        <w:rPr>
          <w:rFonts w:eastAsia="Times New Roman"/>
        </w:rPr>
        <w:br/>
        <w:t>___________________________________________________________</w:t>
      </w:r>
      <w:r w:rsidR="00705A6C">
        <w:rPr>
          <w:rFonts w:eastAsia="Times New Roman"/>
        </w:rPr>
        <w:br/>
      </w:r>
      <w:r w:rsidR="00705A6C">
        <w:rPr>
          <w:rFonts w:eastAsia="Times New Roman"/>
        </w:rPr>
        <w:br/>
        <w:t xml:space="preserve">Your revision is due by </w:t>
      </w:r>
      <w:r w:rsidR="00705A6C">
        <w:rPr>
          <w:rFonts w:eastAsia="Times New Roman"/>
          <w:b/>
          <w:bCs/>
        </w:rPr>
        <w:t>Nov 27, 2013</w:t>
      </w:r>
      <w:r w:rsidR="00705A6C">
        <w:rPr>
          <w:rFonts w:eastAsia="Times New Roman"/>
        </w:rPr>
        <w:t>.</w:t>
      </w:r>
      <w:r w:rsidR="00705A6C">
        <w:rPr>
          <w:rFonts w:eastAsia="Times New Roman"/>
        </w:rPr>
        <w:br/>
      </w:r>
      <w:r w:rsidR="00705A6C">
        <w:rPr>
          <w:rFonts w:eastAsia="Times New Roman"/>
        </w:rPr>
        <w:br/>
        <w:t xml:space="preserve">To submit a revision, go to the </w:t>
      </w:r>
      <w:hyperlink r:id="rId4" w:tgtFrame="_blank" w:history="1">
        <w:proofErr w:type="spellStart"/>
        <w:r w:rsidR="00705A6C">
          <w:rPr>
            <w:rStyle w:val="Emphasis"/>
            <w:rFonts w:eastAsia="Times New Roman"/>
            <w:color w:val="0000FF"/>
            <w:u w:val="single"/>
          </w:rPr>
          <w:t>JoVE</w:t>
        </w:r>
        <w:proofErr w:type="spellEnd"/>
        <w:r w:rsidR="00705A6C">
          <w:rPr>
            <w:rStyle w:val="Hyperlink"/>
            <w:rFonts w:eastAsia="Times New Roman"/>
          </w:rPr>
          <w:t xml:space="preserve"> submission site</w:t>
        </w:r>
      </w:hyperlink>
      <w:r w:rsidR="00705A6C">
        <w:rPr>
          <w:rFonts w:eastAsia="Times New Roman"/>
        </w:rPr>
        <w:t xml:space="preserve"> and log in as an author. You will see a menu item called 'Submission Needing Revision'. You will find your submission record there. </w:t>
      </w:r>
      <w:r w:rsidR="00705A6C">
        <w:rPr>
          <w:rFonts w:eastAsia="Times New Roman"/>
        </w:rPr>
        <w:br/>
      </w:r>
      <w:r w:rsidR="00705A6C">
        <w:rPr>
          <w:rFonts w:eastAsia="Times New Roman"/>
        </w:rPr>
        <w:br/>
        <w:t>Sincerely,</w:t>
      </w:r>
      <w:r w:rsidR="00705A6C">
        <w:rPr>
          <w:rFonts w:eastAsia="Times New Roman"/>
        </w:rPr>
        <w:br/>
      </w:r>
      <w:r w:rsidR="00705A6C">
        <w:rPr>
          <w:rFonts w:eastAsia="Times New Roman"/>
        </w:rPr>
        <w:br/>
      </w:r>
      <w:r w:rsidR="00705A6C">
        <w:rPr>
          <w:rFonts w:eastAsia="Times New Roman"/>
          <w:color w:val="666666"/>
        </w:rPr>
        <w:t xml:space="preserve">Justin Cherny, Ph.D. </w:t>
      </w:r>
      <w:r w:rsidR="00705A6C">
        <w:rPr>
          <w:rFonts w:eastAsia="Times New Roman"/>
          <w:color w:val="666666"/>
        </w:rPr>
        <w:br/>
        <w:t>Science Editor</w:t>
      </w:r>
      <w:r w:rsidR="00705A6C">
        <w:rPr>
          <w:rFonts w:eastAsia="Times New Roman"/>
          <w:color w:val="666666"/>
        </w:rPr>
        <w:br/>
      </w:r>
      <w:hyperlink r:id="rId5" w:tgtFrame="_blank" w:history="1">
        <w:proofErr w:type="spellStart"/>
        <w:r w:rsidR="00705A6C">
          <w:rPr>
            <w:rStyle w:val="Hyperlink"/>
            <w:rFonts w:eastAsia="Times New Roman"/>
          </w:rPr>
          <w:t>JoVE</w:t>
        </w:r>
        <w:proofErr w:type="spellEnd"/>
      </w:hyperlink>
      <w:r w:rsidR="00705A6C">
        <w:rPr>
          <w:rFonts w:eastAsia="Times New Roman"/>
          <w:color w:val="666666"/>
        </w:rPr>
        <w:br/>
        <w:t>1 Alewife Center, Suite 200, Cambridge, MA 02140</w:t>
      </w:r>
      <w:r w:rsidR="00705A6C">
        <w:rPr>
          <w:rFonts w:eastAsia="Times New Roman"/>
          <w:color w:val="666666"/>
        </w:rPr>
        <w:br/>
      </w:r>
      <w:proofErr w:type="spellStart"/>
      <w:r w:rsidR="00705A6C">
        <w:rPr>
          <w:rFonts w:eastAsia="Times New Roman"/>
          <w:color w:val="666666"/>
        </w:rPr>
        <w:t>tel</w:t>
      </w:r>
      <w:proofErr w:type="spellEnd"/>
      <w:r w:rsidR="00705A6C">
        <w:rPr>
          <w:rFonts w:eastAsia="Times New Roman"/>
          <w:color w:val="666666"/>
        </w:rPr>
        <w:t xml:space="preserve">: 617 - 674 - 1888 </w:t>
      </w:r>
      <w:r w:rsidR="00705A6C">
        <w:rPr>
          <w:rFonts w:eastAsia="Times New Roman"/>
        </w:rPr>
        <w:br/>
      </w:r>
    </w:p>
    <w:sectPr w:rsidR="00BF7DE8" w:rsidSect="00E87B9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9"/>
  <w:proofState w:spelling="clean" w:grammar="clean"/>
  <w:trackRevisions/>
  <w:defaultTabStop w:val="720"/>
  <w:characterSpacingControl w:val="doNotCompress"/>
  <w:compat/>
  <w:rsids>
    <w:rsidRoot w:val="00705A6C"/>
    <w:rsid w:val="00025FFC"/>
    <w:rsid w:val="001977CA"/>
    <w:rsid w:val="00202F27"/>
    <w:rsid w:val="00207432"/>
    <w:rsid w:val="00297E5F"/>
    <w:rsid w:val="0037146D"/>
    <w:rsid w:val="004117A3"/>
    <w:rsid w:val="006248EB"/>
    <w:rsid w:val="00705A6C"/>
    <w:rsid w:val="00762CBD"/>
    <w:rsid w:val="0077688C"/>
    <w:rsid w:val="00944A11"/>
    <w:rsid w:val="009A3F90"/>
    <w:rsid w:val="00AE79AC"/>
    <w:rsid w:val="00B04CF5"/>
    <w:rsid w:val="00DE774F"/>
    <w:rsid w:val="00E87B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B9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05A6C"/>
    <w:rPr>
      <w:color w:val="0000FF"/>
      <w:u w:val="single"/>
    </w:rPr>
  </w:style>
  <w:style w:type="character" w:styleId="Emphasis">
    <w:name w:val="Emphasis"/>
    <w:basedOn w:val="DefaultParagraphFont"/>
    <w:uiPriority w:val="20"/>
    <w:qFormat/>
    <w:rsid w:val="00705A6C"/>
    <w:rPr>
      <w:i/>
      <w:iC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jove.com" TargetMode="External"/><Relationship Id="rId4" Type="http://schemas.openxmlformats.org/officeDocument/2006/relationships/hyperlink" Target="http://www.editorialmanager.com/jo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319</TotalTime>
  <Pages>5</Pages>
  <Words>1805</Words>
  <Characters>10293</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 B Bryant</dc:creator>
  <cp:lastModifiedBy>Ray B Bryant</cp:lastModifiedBy>
  <cp:revision>2</cp:revision>
  <dcterms:created xsi:type="dcterms:W3CDTF">2013-11-26T13:37:00Z</dcterms:created>
  <dcterms:modified xsi:type="dcterms:W3CDTF">2013-11-26T21:04:00Z</dcterms:modified>
</cp:coreProperties>
</file>